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C28" w:rsidRPr="00300E4A" w:rsidRDefault="005E6AEB" w:rsidP="00F35C28">
      <w:pPr>
        <w:pStyle w:val="Titre"/>
        <w:spacing w:line="360" w:lineRule="auto"/>
        <w:rPr>
          <w:rFonts w:asciiTheme="minorHAnsi" w:hAnsiTheme="minorHAnsi"/>
          <w:lang w:val="fr-FR"/>
        </w:rPr>
      </w:pPr>
      <w:r>
        <w:rPr>
          <w:rFonts w:asciiTheme="minorHAnsi" w:hAnsiTheme="minorHAnsi"/>
          <w:lang w:val="fr-FR"/>
        </w:rPr>
        <w:t>La responsabilité mutuelle,</w:t>
      </w:r>
      <w:r w:rsidR="00300E4A" w:rsidRPr="00300E4A">
        <w:rPr>
          <w:rFonts w:asciiTheme="minorHAnsi" w:hAnsiTheme="minorHAnsi"/>
          <w:lang w:val="fr-FR"/>
        </w:rPr>
        <w:br/>
        <w:t xml:space="preserve">Alignement des </w:t>
      </w:r>
      <w:r>
        <w:rPr>
          <w:rFonts w:asciiTheme="minorHAnsi" w:hAnsiTheme="minorHAnsi"/>
          <w:lang w:val="fr-FR"/>
        </w:rPr>
        <w:t>bailleurs de fonds</w:t>
      </w:r>
      <w:r w:rsidR="00300E4A" w:rsidRPr="00300E4A">
        <w:rPr>
          <w:rFonts w:asciiTheme="minorHAnsi" w:hAnsiTheme="minorHAnsi"/>
          <w:lang w:val="fr-FR"/>
        </w:rPr>
        <w:t>, coordination et efficacité de l'aide</w:t>
      </w:r>
    </w:p>
    <w:p w:rsidR="00F35C28" w:rsidRPr="00300E4A" w:rsidRDefault="00F35C28" w:rsidP="00F35C28">
      <w:pPr>
        <w:pStyle w:val="Titre1"/>
        <w:spacing w:line="360" w:lineRule="auto"/>
        <w:rPr>
          <w:rFonts w:asciiTheme="minorHAnsi" w:hAnsiTheme="minorHAnsi"/>
          <w:lang w:val="fr-FR"/>
        </w:rPr>
      </w:pPr>
    </w:p>
    <w:p w:rsidR="00F35C28" w:rsidRPr="00300E4A" w:rsidRDefault="00F35C28" w:rsidP="00F35C28">
      <w:pPr>
        <w:pStyle w:val="Titre1"/>
        <w:spacing w:line="360" w:lineRule="auto"/>
        <w:rPr>
          <w:rFonts w:asciiTheme="minorHAnsi" w:hAnsiTheme="minorHAnsi"/>
          <w:lang w:val="fr-FR"/>
        </w:rPr>
      </w:pPr>
      <w:r w:rsidRPr="00300E4A">
        <w:rPr>
          <w:rFonts w:asciiTheme="minorHAnsi" w:hAnsiTheme="minorHAnsi"/>
          <w:lang w:val="fr-FR"/>
        </w:rPr>
        <w:t xml:space="preserve">Réalisation du bilan  </w:t>
      </w:r>
    </w:p>
    <w:p w:rsidR="00F35C28" w:rsidRPr="00300E4A" w:rsidRDefault="00F35C28" w:rsidP="005E6AEB">
      <w:pPr>
        <w:spacing w:line="360" w:lineRule="auto"/>
        <w:jc w:val="both"/>
        <w:rPr>
          <w:rFonts w:asciiTheme="minorHAnsi" w:hAnsiTheme="minorHAnsi"/>
          <w:lang w:val="fr-FR"/>
        </w:rPr>
      </w:pPr>
      <w:r w:rsidRPr="00300E4A">
        <w:rPr>
          <w:rFonts w:asciiTheme="minorHAnsi" w:hAnsiTheme="minorHAnsi"/>
          <w:u w:val="single"/>
          <w:lang w:val="fr-FR"/>
        </w:rPr>
        <w:t xml:space="preserve">Objectif </w:t>
      </w:r>
      <w:r w:rsidRPr="00300E4A">
        <w:rPr>
          <w:rFonts w:asciiTheme="minorHAnsi" w:hAnsiTheme="minorHAnsi"/>
          <w:lang w:val="fr-FR"/>
        </w:rPr>
        <w:t>: Evaluer le niveau de responsabilité mutuelle lié</w:t>
      </w:r>
      <w:r w:rsidR="005E6AEB">
        <w:rPr>
          <w:rFonts w:asciiTheme="minorHAnsi" w:hAnsiTheme="minorHAnsi"/>
          <w:lang w:val="fr-FR"/>
        </w:rPr>
        <w:t>e</w:t>
      </w:r>
      <w:r w:rsidRPr="00300E4A">
        <w:rPr>
          <w:rFonts w:asciiTheme="minorHAnsi" w:hAnsiTheme="minorHAnsi"/>
          <w:lang w:val="fr-FR"/>
        </w:rPr>
        <w:t xml:space="preserve"> à l'alignement des </w:t>
      </w:r>
      <w:r w:rsidR="005E6AEB">
        <w:rPr>
          <w:rFonts w:asciiTheme="minorHAnsi" w:hAnsiTheme="minorHAnsi"/>
          <w:lang w:val="fr-FR"/>
        </w:rPr>
        <w:t>bailleurs de fonds</w:t>
      </w:r>
      <w:r w:rsidRPr="00300E4A">
        <w:rPr>
          <w:rFonts w:asciiTheme="minorHAnsi" w:hAnsiTheme="minorHAnsi"/>
          <w:lang w:val="fr-FR"/>
        </w:rPr>
        <w:t xml:space="preserve"> avec les programmes </w:t>
      </w:r>
      <w:r w:rsidR="005E6AEB">
        <w:rPr>
          <w:rFonts w:asciiTheme="minorHAnsi" w:hAnsiTheme="minorHAnsi"/>
          <w:lang w:val="fr-FR"/>
        </w:rPr>
        <w:t>nationaux</w:t>
      </w:r>
      <w:r w:rsidRPr="00300E4A">
        <w:rPr>
          <w:rFonts w:asciiTheme="minorHAnsi" w:hAnsiTheme="minorHAnsi"/>
          <w:lang w:val="fr-FR"/>
        </w:rPr>
        <w:t xml:space="preserve">, </w:t>
      </w:r>
      <w:r w:rsidR="00B6119E" w:rsidRPr="00300E4A">
        <w:rPr>
          <w:rFonts w:asciiTheme="minorHAnsi" w:hAnsiTheme="minorHAnsi"/>
          <w:lang w:val="fr-FR"/>
        </w:rPr>
        <w:t xml:space="preserve">à </w:t>
      </w:r>
      <w:r w:rsidR="005E6AEB">
        <w:rPr>
          <w:rFonts w:asciiTheme="minorHAnsi" w:hAnsiTheme="minorHAnsi"/>
          <w:lang w:val="fr-FR"/>
        </w:rPr>
        <w:t>leur</w:t>
      </w:r>
      <w:r w:rsidRPr="00300E4A">
        <w:rPr>
          <w:rFonts w:asciiTheme="minorHAnsi" w:hAnsiTheme="minorHAnsi"/>
          <w:lang w:val="fr-FR"/>
        </w:rPr>
        <w:t xml:space="preserve"> coordination </w:t>
      </w:r>
      <w:r w:rsidR="00B6119E" w:rsidRPr="00300E4A">
        <w:rPr>
          <w:rFonts w:asciiTheme="minorHAnsi" w:hAnsiTheme="minorHAnsi"/>
          <w:lang w:val="fr-FR"/>
        </w:rPr>
        <w:t>et à l'</w:t>
      </w:r>
      <w:r w:rsidR="005E6AEB">
        <w:rPr>
          <w:rFonts w:asciiTheme="minorHAnsi" w:hAnsiTheme="minorHAnsi"/>
          <w:lang w:val="fr-FR"/>
        </w:rPr>
        <w:t>efficacité de leurs appuis au niveau national</w:t>
      </w:r>
      <w:r w:rsidRPr="00300E4A">
        <w:rPr>
          <w:rFonts w:asciiTheme="minorHAnsi" w:hAnsiTheme="minorHAnsi"/>
          <w:lang w:val="fr-FR"/>
        </w:rPr>
        <w:t xml:space="preserve">. </w:t>
      </w:r>
      <w:r w:rsidR="005E6AEB">
        <w:rPr>
          <w:rFonts w:asciiTheme="minorHAnsi" w:hAnsiTheme="minorHAnsi"/>
          <w:lang w:val="fr-FR"/>
        </w:rPr>
        <w:t>Ceci prend en compte</w:t>
      </w:r>
      <w:r w:rsidRPr="00300E4A">
        <w:rPr>
          <w:rFonts w:asciiTheme="minorHAnsi" w:hAnsiTheme="minorHAnsi"/>
          <w:lang w:val="fr-FR"/>
        </w:rPr>
        <w:t xml:space="preserve"> l'état des engagements</w:t>
      </w:r>
      <w:r w:rsidR="009A3703">
        <w:rPr>
          <w:rFonts w:asciiTheme="minorHAnsi" w:hAnsiTheme="minorHAnsi"/>
          <w:lang w:val="fr-FR"/>
        </w:rPr>
        <w:t xml:space="preserve"> que </w:t>
      </w:r>
      <w:r w:rsidRPr="00300E4A">
        <w:rPr>
          <w:rFonts w:asciiTheme="minorHAnsi" w:hAnsiTheme="minorHAnsi"/>
          <w:lang w:val="fr-FR"/>
        </w:rPr>
        <w:t xml:space="preserve">les donateurs exigent </w:t>
      </w:r>
      <w:r w:rsidR="005E6AEB">
        <w:rPr>
          <w:rFonts w:asciiTheme="minorHAnsi" w:hAnsiTheme="minorHAnsi"/>
          <w:lang w:val="fr-FR"/>
        </w:rPr>
        <w:t>vis-à-vis</w:t>
      </w:r>
      <w:r w:rsidR="005E6AEB" w:rsidRPr="00300E4A">
        <w:rPr>
          <w:rFonts w:asciiTheme="minorHAnsi" w:hAnsiTheme="minorHAnsi"/>
          <w:lang w:val="fr-FR"/>
        </w:rPr>
        <w:t xml:space="preserve"> d</w:t>
      </w:r>
      <w:r w:rsidR="005E6AEB">
        <w:rPr>
          <w:rFonts w:asciiTheme="minorHAnsi" w:hAnsiTheme="minorHAnsi"/>
          <w:lang w:val="fr-FR"/>
        </w:rPr>
        <w:t>es</w:t>
      </w:r>
      <w:r w:rsidR="005E6AEB" w:rsidRPr="00300E4A">
        <w:rPr>
          <w:rFonts w:asciiTheme="minorHAnsi" w:hAnsiTheme="minorHAnsi"/>
          <w:lang w:val="fr-FR"/>
        </w:rPr>
        <w:t xml:space="preserve"> pays </w:t>
      </w:r>
      <w:r w:rsidRPr="00300E4A">
        <w:rPr>
          <w:rFonts w:asciiTheme="minorHAnsi" w:hAnsiTheme="minorHAnsi"/>
          <w:lang w:val="fr-FR"/>
        </w:rPr>
        <w:t xml:space="preserve">avant </w:t>
      </w:r>
      <w:r w:rsidR="005E6AEB">
        <w:rPr>
          <w:rFonts w:asciiTheme="minorHAnsi" w:hAnsiTheme="minorHAnsi"/>
          <w:lang w:val="fr-FR"/>
        </w:rPr>
        <w:t xml:space="preserve">de s'engager </w:t>
      </w:r>
      <w:r w:rsidR="0081794D">
        <w:rPr>
          <w:rFonts w:asciiTheme="minorHAnsi" w:hAnsiTheme="minorHAnsi"/>
          <w:lang w:val="fr-FR"/>
        </w:rPr>
        <w:t xml:space="preserve">avec </w:t>
      </w:r>
      <w:r w:rsidR="005E6AEB">
        <w:rPr>
          <w:rFonts w:asciiTheme="minorHAnsi" w:hAnsiTheme="minorHAnsi"/>
          <w:lang w:val="fr-FR"/>
        </w:rPr>
        <w:t xml:space="preserve">eux sur </w:t>
      </w:r>
      <w:r w:rsidR="00470A85" w:rsidRPr="00300E4A">
        <w:rPr>
          <w:rFonts w:asciiTheme="minorHAnsi" w:hAnsiTheme="minorHAnsi"/>
          <w:lang w:val="fr-FR"/>
        </w:rPr>
        <w:t xml:space="preserve">les programmes </w:t>
      </w:r>
      <w:r w:rsidR="005E6AEB">
        <w:rPr>
          <w:rFonts w:asciiTheme="minorHAnsi" w:hAnsiTheme="minorHAnsi"/>
          <w:lang w:val="fr-FR"/>
        </w:rPr>
        <w:t xml:space="preserve">liés au </w:t>
      </w:r>
      <w:r w:rsidR="00470A85" w:rsidRPr="00300E4A">
        <w:rPr>
          <w:rFonts w:asciiTheme="minorHAnsi" w:hAnsiTheme="minorHAnsi"/>
          <w:lang w:val="fr-FR"/>
        </w:rPr>
        <w:t>PNIA</w:t>
      </w:r>
      <w:r w:rsidRPr="00300E4A">
        <w:rPr>
          <w:rFonts w:asciiTheme="minorHAnsi" w:hAnsiTheme="minorHAnsi"/>
          <w:lang w:val="fr-FR"/>
        </w:rPr>
        <w:t>.</w:t>
      </w:r>
    </w:p>
    <w:p w:rsidR="00F35C28" w:rsidRPr="00300E4A" w:rsidRDefault="00682FA2" w:rsidP="00F35C28">
      <w:pPr>
        <w:spacing w:line="360" w:lineRule="auto"/>
        <w:rPr>
          <w:rFonts w:asciiTheme="minorHAnsi" w:hAnsiTheme="minorHAnsi"/>
          <w:lang w:val="fr-FR"/>
        </w:rPr>
      </w:pPr>
      <w:r w:rsidRPr="00300E4A">
        <w:rPr>
          <w:rFonts w:asciiTheme="minorHAnsi" w:hAnsiTheme="minorHAnsi"/>
          <w:u w:val="single"/>
          <w:lang w:val="fr-FR"/>
        </w:rPr>
        <w:t xml:space="preserve">Tâche </w:t>
      </w:r>
      <w:r w:rsidR="00F35C28" w:rsidRPr="00300E4A">
        <w:rPr>
          <w:rFonts w:asciiTheme="minorHAnsi" w:hAnsiTheme="minorHAnsi"/>
          <w:lang w:val="fr-FR"/>
        </w:rPr>
        <w:t xml:space="preserve">: </w:t>
      </w:r>
      <w:r w:rsidRPr="00300E4A">
        <w:rPr>
          <w:lang w:val="fr-FR"/>
        </w:rPr>
        <w:t xml:space="preserve">Examiner les lignes directrices </w:t>
      </w:r>
      <w:r w:rsidR="005E6AEB">
        <w:rPr>
          <w:lang w:val="fr-FR"/>
        </w:rPr>
        <w:t>de s</w:t>
      </w:r>
      <w:r w:rsidRPr="00300E4A">
        <w:rPr>
          <w:lang w:val="fr-FR"/>
        </w:rPr>
        <w:t xml:space="preserve">outien des bailleurs de fonds au processus du PDDAA au niveau national et indiquer le niveau de responsabilité mutuelle </w:t>
      </w:r>
      <w:r w:rsidR="005E6AEB">
        <w:rPr>
          <w:lang w:val="fr-FR"/>
        </w:rPr>
        <w:t xml:space="preserve">qui prévaut </w:t>
      </w:r>
      <w:r w:rsidRPr="00300E4A">
        <w:rPr>
          <w:lang w:val="fr-FR"/>
        </w:rPr>
        <w:t>dans votre pays pour chacun des éléments suivants.</w:t>
      </w:r>
    </w:p>
    <w:p w:rsidR="00F35C28" w:rsidRPr="00300E4A" w:rsidRDefault="00F35C28" w:rsidP="00F35C28">
      <w:pPr>
        <w:spacing w:line="360" w:lineRule="auto"/>
        <w:rPr>
          <w:rFonts w:asciiTheme="minorHAnsi" w:hAnsiTheme="minorHAnsi"/>
          <w:lang w:val="fr-FR"/>
        </w:rPr>
      </w:pPr>
    </w:p>
    <w:p w:rsidR="00F35C28" w:rsidRPr="00300E4A" w:rsidRDefault="00682FA2" w:rsidP="00F35C28">
      <w:pPr>
        <w:pStyle w:val="En-tte"/>
        <w:tabs>
          <w:tab w:val="clear" w:pos="4680"/>
          <w:tab w:val="clear" w:pos="9360"/>
        </w:tabs>
        <w:spacing w:line="360" w:lineRule="auto"/>
        <w:rPr>
          <w:rFonts w:asciiTheme="minorHAnsi" w:hAnsiTheme="minorHAnsi"/>
          <w:u w:val="single"/>
          <w:lang w:val="fr-FR"/>
        </w:rPr>
      </w:pPr>
      <w:r w:rsidRPr="00300E4A">
        <w:rPr>
          <w:rFonts w:asciiTheme="minorHAnsi" w:hAnsiTheme="minorHAnsi"/>
          <w:u w:val="single"/>
          <w:lang w:val="fr-FR"/>
        </w:rPr>
        <w:t>Echelle de classement</w:t>
      </w:r>
    </w:p>
    <w:p w:rsidR="00F35C28" w:rsidRPr="00300E4A" w:rsidRDefault="00AA0833" w:rsidP="00F35C28">
      <w:pPr>
        <w:pStyle w:val="Paragraphedeliste"/>
        <w:spacing w:line="360" w:lineRule="auto"/>
        <w:rPr>
          <w:rFonts w:asciiTheme="minorHAnsi" w:hAnsiTheme="minorHAnsi"/>
          <w:lang w:val="fr-FR"/>
        </w:rPr>
      </w:pPr>
      <w:r>
        <w:rPr>
          <w:rFonts w:asciiTheme="minorHAnsi" w:hAnsiTheme="minorHAnsi"/>
          <w:noProof/>
          <w:lang w:val="fr-FR" w:eastAsia="fr-FR"/>
        </w:rPr>
        <w:pict>
          <v:oval id="Oval 1" o:spid="_x0000_s1026" style="position:absolute;left:0;text-align:left;margin-left:-3.5pt;margin-top:1.9pt;width:16.35pt;height:16.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" fillcolor="red" strokecolor="red">
            <v:shadow on="t" color="black" opacity="24903f" origin=",.5" offset="0,.55556mm"/>
          </v:oval>
        </w:pict>
      </w:r>
      <w:r w:rsidR="005E6AEB">
        <w:rPr>
          <w:rFonts w:asciiTheme="minorHAnsi" w:hAnsiTheme="minorHAnsi"/>
          <w:noProof/>
          <w:lang w:val="fr-FR"/>
        </w:rPr>
        <w:t>L’a</w:t>
      </w:r>
      <w:r w:rsidR="005E6AEB" w:rsidRPr="00300E4A">
        <w:rPr>
          <w:rFonts w:asciiTheme="minorHAnsi" w:hAnsiTheme="minorHAnsi"/>
          <w:noProof/>
          <w:lang w:val="fr-FR"/>
        </w:rPr>
        <w:t xml:space="preserve">lignement </w:t>
      </w:r>
      <w:r w:rsidR="00746FDC" w:rsidRPr="00300E4A">
        <w:rPr>
          <w:rFonts w:asciiTheme="minorHAnsi" w:hAnsiTheme="minorHAnsi"/>
          <w:noProof/>
          <w:lang w:val="fr-FR"/>
        </w:rPr>
        <w:t xml:space="preserve">des bailleurs de fonds, la coordination et l'efficacité de l'aide ne s'améliorent pas et / ou le pays n'a pas respecté les obligations requises par les bailleurs de fonds </w:t>
      </w:r>
    </w:p>
    <w:p w:rsidR="00F35C28" w:rsidRPr="00300E4A" w:rsidRDefault="00F35C28" w:rsidP="00746FDC">
      <w:pPr>
        <w:spacing w:line="360" w:lineRule="auto"/>
        <w:rPr>
          <w:rFonts w:asciiTheme="minorHAnsi" w:hAnsiTheme="minorHAnsi"/>
          <w:lang w:val="fr-FR"/>
        </w:rPr>
      </w:pPr>
    </w:p>
    <w:p w:rsidR="00F35C28" w:rsidRPr="00300E4A" w:rsidRDefault="00AA0833" w:rsidP="00F35C28">
      <w:pPr>
        <w:pStyle w:val="Retraitcorpsdetexte"/>
        <w:spacing w:line="360" w:lineRule="auto"/>
        <w:rPr>
          <w:rFonts w:asciiTheme="minorHAnsi" w:hAnsiTheme="minorHAnsi"/>
          <w:lang w:val="fr-FR"/>
        </w:rPr>
      </w:pPr>
      <w:r w:rsidRPr="00AA0833">
        <w:rPr>
          <w:rFonts w:asciiTheme="minorHAnsi" w:hAnsiTheme="minorHAnsi"/>
          <w:b/>
          <w:noProof/>
          <w:lang w:val="fr-FR" w:eastAsia="fr-FR"/>
        </w:rPr>
        <w:pict>
          <v:oval id="Oval 5" o:spid="_x0000_s1031" style="position:absolute;left:0;text-align:left;margin-left:-3.45pt;margin-top:2.25pt;width:16.35pt;height:15.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" fillcolor="yellow" strokecolor="yellow">
            <v:shadow on="t" color="black" opacity="24903f" origin=",.5" offset="0,.55556mm"/>
          </v:oval>
        </w:pict>
      </w:r>
      <w:r w:rsidR="00746FDC" w:rsidRPr="00300E4A">
        <w:rPr>
          <w:lang w:val="fr-FR"/>
        </w:rPr>
        <w:t xml:space="preserve"> </w:t>
      </w:r>
      <w:r w:rsidR="005E6AEB">
        <w:rPr>
          <w:lang w:val="fr-FR"/>
        </w:rPr>
        <w:t>Les p</w:t>
      </w:r>
      <w:r w:rsidR="005E6AEB">
        <w:rPr>
          <w:rFonts w:asciiTheme="minorHAnsi" w:hAnsiTheme="minorHAnsi"/>
          <w:noProof/>
          <w:lang w:val="fr-FR"/>
        </w:rPr>
        <w:t xml:space="preserve">lans, </w:t>
      </w:r>
      <w:r w:rsidR="00746FDC" w:rsidRPr="00300E4A">
        <w:rPr>
          <w:rFonts w:asciiTheme="minorHAnsi" w:hAnsiTheme="minorHAnsi"/>
          <w:noProof/>
          <w:lang w:val="fr-FR"/>
        </w:rPr>
        <w:t xml:space="preserve">politiques et programmes </w:t>
      </w:r>
      <w:r w:rsidR="00A5646E">
        <w:rPr>
          <w:rFonts w:asciiTheme="minorHAnsi" w:hAnsiTheme="minorHAnsi"/>
          <w:noProof/>
          <w:lang w:val="fr-FR"/>
        </w:rPr>
        <w:t xml:space="preserve">des donateurs </w:t>
      </w:r>
      <w:r w:rsidR="00746FDC" w:rsidRPr="00300E4A">
        <w:rPr>
          <w:rFonts w:asciiTheme="minorHAnsi" w:hAnsiTheme="minorHAnsi"/>
          <w:noProof/>
          <w:lang w:val="fr-FR"/>
        </w:rPr>
        <w:t>ont été élaborés mais n</w:t>
      </w:r>
      <w:r w:rsidR="00A5646E">
        <w:rPr>
          <w:rFonts w:asciiTheme="minorHAnsi" w:hAnsiTheme="minorHAnsi"/>
          <w:noProof/>
          <w:lang w:val="fr-FR"/>
        </w:rPr>
        <w:t>’</w:t>
      </w:r>
      <w:r w:rsidR="00746FDC" w:rsidRPr="00300E4A">
        <w:rPr>
          <w:rFonts w:asciiTheme="minorHAnsi" w:hAnsiTheme="minorHAnsi"/>
          <w:noProof/>
          <w:lang w:val="fr-FR"/>
        </w:rPr>
        <w:t>on</w:t>
      </w:r>
      <w:r w:rsidR="00A5646E">
        <w:rPr>
          <w:rFonts w:asciiTheme="minorHAnsi" w:hAnsiTheme="minorHAnsi"/>
          <w:noProof/>
          <w:lang w:val="fr-FR"/>
        </w:rPr>
        <w:t>t</w:t>
      </w:r>
      <w:r w:rsidR="005E6AEB">
        <w:rPr>
          <w:rFonts w:asciiTheme="minorHAnsi" w:hAnsiTheme="minorHAnsi"/>
          <w:noProof/>
          <w:lang w:val="fr-FR"/>
        </w:rPr>
        <w:t xml:space="preserve"> pas été</w:t>
      </w:r>
      <w:r w:rsidR="00746FDC" w:rsidRPr="00300E4A">
        <w:rPr>
          <w:rFonts w:asciiTheme="minorHAnsi" w:hAnsiTheme="minorHAnsi"/>
          <w:noProof/>
          <w:lang w:val="fr-FR"/>
        </w:rPr>
        <w:t xml:space="preserve"> mis en œuvre et / ou le pays a accepté certains engagements, mais ne les a pas mis en œuvre</w:t>
      </w:r>
    </w:p>
    <w:p w:rsidR="00F35C28" w:rsidRPr="00300E4A" w:rsidRDefault="00AA0833" w:rsidP="00F35C28">
      <w:pPr>
        <w:pStyle w:val="Paragraphedeliste"/>
        <w:spacing w:line="360" w:lineRule="auto"/>
        <w:rPr>
          <w:rFonts w:asciiTheme="minorHAnsi" w:hAnsiTheme="minorHAnsi"/>
          <w:lang w:val="fr-FR"/>
        </w:rPr>
      </w:pPr>
      <w:r w:rsidRPr="00AA0833">
        <w:rPr>
          <w:rFonts w:asciiTheme="minorHAnsi" w:hAnsiTheme="minorHAnsi"/>
          <w:b/>
          <w:noProof/>
          <w:lang w:val="fr-FR" w:eastAsia="fr-FR"/>
        </w:rPr>
        <w:pict>
          <v:oval id="Oval 6" o:spid="_x0000_s1030" style="position:absolute;left:0;text-align:left;margin-left:-3.2pt;margin-top:11.7pt;width:16.35pt;height:16.4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" fillcolor="#00b050" strokecolor="#00b050">
            <v:shadow on="t" color="black" opacity="24903f" origin=",.5" offset="0,.55556mm"/>
          </v:oval>
        </w:pict>
      </w:r>
    </w:p>
    <w:p w:rsidR="00F35C28" w:rsidRPr="00300E4A" w:rsidRDefault="005E6AEB" w:rsidP="00F35C28">
      <w:pPr>
        <w:pStyle w:val="Paragraphedeliste"/>
        <w:spacing w:line="360" w:lineRule="auto"/>
        <w:rPr>
          <w:rFonts w:asciiTheme="minorHAnsi" w:hAnsiTheme="minorHAnsi"/>
          <w:lang w:val="fr-FR"/>
        </w:rPr>
      </w:pPr>
      <w:r>
        <w:rPr>
          <w:rFonts w:asciiTheme="minorHAnsi" w:hAnsiTheme="minorHAnsi"/>
          <w:lang w:val="fr-FR"/>
        </w:rPr>
        <w:t>Les p</w:t>
      </w:r>
      <w:r w:rsidR="00746FDC" w:rsidRPr="00300E4A">
        <w:rPr>
          <w:rFonts w:asciiTheme="minorHAnsi" w:hAnsiTheme="minorHAnsi"/>
          <w:lang w:val="fr-FR"/>
        </w:rPr>
        <w:t xml:space="preserve">lans, des politiques et des programmes </w:t>
      </w:r>
      <w:r w:rsidRPr="00300E4A">
        <w:rPr>
          <w:rFonts w:asciiTheme="minorHAnsi" w:hAnsiTheme="minorHAnsi"/>
          <w:lang w:val="fr-FR"/>
        </w:rPr>
        <w:t xml:space="preserve">des donateurs </w:t>
      </w:r>
      <w:r w:rsidR="00746FDC" w:rsidRPr="00300E4A">
        <w:rPr>
          <w:rFonts w:asciiTheme="minorHAnsi" w:hAnsiTheme="minorHAnsi"/>
          <w:lang w:val="fr-FR"/>
        </w:rPr>
        <w:t>ont été mis en œuvre</w:t>
      </w:r>
      <w:r w:rsidR="00A5646E">
        <w:rPr>
          <w:rFonts w:asciiTheme="minorHAnsi" w:hAnsiTheme="minorHAnsi"/>
          <w:lang w:val="fr-FR"/>
        </w:rPr>
        <w:t xml:space="preserve">, </w:t>
      </w:r>
      <w:r w:rsidR="00746FDC" w:rsidRPr="00300E4A">
        <w:rPr>
          <w:rFonts w:asciiTheme="minorHAnsi" w:hAnsiTheme="minorHAnsi"/>
          <w:lang w:val="fr-FR"/>
        </w:rPr>
        <w:t xml:space="preserve"> les progrès peuvent être mesurés et le pays a mis en œuvre certains engagements afin que les donateurs puissent </w:t>
      </w:r>
      <w:r w:rsidR="00A5646E">
        <w:rPr>
          <w:rFonts w:asciiTheme="minorHAnsi" w:hAnsiTheme="minorHAnsi"/>
          <w:lang w:val="fr-FR"/>
        </w:rPr>
        <w:t xml:space="preserve">y </w:t>
      </w:r>
      <w:r w:rsidR="00746FDC" w:rsidRPr="00300E4A">
        <w:rPr>
          <w:rFonts w:asciiTheme="minorHAnsi" w:hAnsiTheme="minorHAnsi"/>
          <w:lang w:val="fr-FR"/>
        </w:rPr>
        <w:t xml:space="preserve">apporter </w:t>
      </w:r>
      <w:r>
        <w:rPr>
          <w:rFonts w:asciiTheme="minorHAnsi" w:hAnsiTheme="minorHAnsi"/>
          <w:lang w:val="fr-FR"/>
        </w:rPr>
        <w:t>leur</w:t>
      </w:r>
      <w:r w:rsidR="00746FDC" w:rsidRPr="00300E4A">
        <w:rPr>
          <w:rFonts w:asciiTheme="minorHAnsi" w:hAnsiTheme="minorHAnsi"/>
          <w:lang w:val="fr-FR"/>
        </w:rPr>
        <w:t xml:space="preserve"> soutien</w:t>
      </w:r>
    </w:p>
    <w:p w:rsidR="00F35C28" w:rsidRPr="00300E4A" w:rsidRDefault="00300E4A" w:rsidP="00D248AE">
      <w:pPr>
        <w:spacing w:after="200" w:line="276" w:lineRule="auto"/>
        <w:rPr>
          <w:rFonts w:asciiTheme="minorHAnsi" w:hAnsiTheme="minorHAnsi"/>
          <w:lang w:val="fr-FR"/>
        </w:rPr>
      </w:pPr>
      <w:r>
        <w:rPr>
          <w:rFonts w:asciiTheme="minorHAnsi" w:hAnsiTheme="minorHAnsi"/>
          <w:lang w:val="fr-FR"/>
        </w:rPr>
        <w:br w:type="page"/>
      </w:r>
    </w:p>
    <w:tbl>
      <w:tblPr>
        <w:tblW w:w="9608" w:type="dxa"/>
        <w:tblBorders>
          <w:top w:val="single" w:sz="18" w:space="0" w:color="auto"/>
          <w:bottom w:val="single" w:sz="18" w:space="0" w:color="auto"/>
          <w:insideH w:val="single" w:sz="4" w:space="0" w:color="auto"/>
          <w:insideV w:val="single" w:sz="4" w:space="0" w:color="auto"/>
        </w:tblBorders>
        <w:tblLayout w:type="fixed"/>
        <w:tblCellMar>
          <w:left w:w="115" w:type="dxa"/>
          <w:right w:w="115" w:type="dxa"/>
        </w:tblCellMar>
        <w:tblLook w:val="04A0"/>
      </w:tblPr>
      <w:tblGrid>
        <w:gridCol w:w="7585"/>
        <w:gridCol w:w="720"/>
        <w:gridCol w:w="720"/>
        <w:gridCol w:w="583"/>
      </w:tblGrid>
      <w:tr w:rsidR="00F35C28" w:rsidRPr="00300E4A" w:rsidTr="0073428D">
        <w:trPr>
          <w:trHeight w:val="504"/>
          <w:tblHeader/>
        </w:trPr>
        <w:tc>
          <w:tcPr>
            <w:tcW w:w="7585" w:type="dxa"/>
            <w:vMerge w:val="restart"/>
            <w:tcBorders>
              <w:top w:val="single" w:sz="4" w:space="0" w:color="auto"/>
              <w:left w:val="single" w:sz="4" w:space="0" w:color="auto"/>
              <w:bottom w:val="single" w:sz="18" w:space="0" w:color="auto"/>
              <w:right w:val="single" w:sz="4" w:space="0" w:color="auto"/>
              <w:tl2br w:val="nil"/>
              <w:tr2bl w:val="nil"/>
            </w:tcBorders>
            <w:shd w:val="clear" w:color="auto" w:fill="EEECE1"/>
            <w:vAlign w:val="center"/>
          </w:tcPr>
          <w:p w:rsidR="00F35C28" w:rsidRPr="00300E4A" w:rsidRDefault="005E6AEB" w:rsidP="005E6AEB">
            <w:pPr>
              <w:spacing w:line="360" w:lineRule="auto"/>
              <w:jc w:val="center"/>
              <w:rPr>
                <w:rFonts w:asciiTheme="minorHAnsi" w:hAnsiTheme="minorHAnsi"/>
                <w:b/>
                <w:lang w:val="fr-FR"/>
              </w:rPr>
            </w:pPr>
            <w:r>
              <w:rPr>
                <w:lang w:val="fr-FR"/>
              </w:rPr>
              <w:lastRenderedPageBreak/>
              <w:t>Rôles et responsabilités des d</w:t>
            </w:r>
            <w:r w:rsidR="00746FDC" w:rsidRPr="00300E4A">
              <w:rPr>
                <w:lang w:val="fr-FR"/>
              </w:rPr>
              <w:t xml:space="preserve">onateurs et des pays au niveau </w:t>
            </w:r>
            <w:r>
              <w:rPr>
                <w:lang w:val="fr-FR"/>
              </w:rPr>
              <w:t>national</w:t>
            </w:r>
          </w:p>
        </w:tc>
        <w:tc>
          <w:tcPr>
            <w:tcW w:w="2023" w:type="dxa"/>
            <w:gridSpan w:val="3"/>
            <w:tcBorders>
              <w:top w:val="single" w:sz="4" w:space="0" w:color="auto"/>
              <w:left w:val="single" w:sz="4" w:space="0" w:color="auto"/>
              <w:bottom w:val="single" w:sz="4" w:space="0" w:color="auto"/>
              <w:right w:val="single" w:sz="4" w:space="0" w:color="auto"/>
              <w:tl2br w:val="nil"/>
              <w:tr2bl w:val="nil"/>
            </w:tcBorders>
            <w:shd w:val="clear" w:color="auto" w:fill="EEECE1"/>
            <w:vAlign w:val="center"/>
          </w:tcPr>
          <w:p w:rsidR="00F35C28" w:rsidRPr="00300E4A" w:rsidRDefault="005E6AEB" w:rsidP="00F35C28">
            <w:pPr>
              <w:spacing w:line="360" w:lineRule="auto"/>
              <w:jc w:val="center"/>
              <w:rPr>
                <w:rFonts w:asciiTheme="minorHAnsi" w:hAnsiTheme="minorHAnsi"/>
                <w:b/>
                <w:lang w:val="fr-FR"/>
              </w:rPr>
            </w:pPr>
            <w:r>
              <w:rPr>
                <w:rFonts w:asciiTheme="minorHAnsi" w:hAnsiTheme="minorHAnsi"/>
                <w:b/>
                <w:lang w:val="fr-FR"/>
              </w:rPr>
              <w:t>Niveau</w:t>
            </w:r>
          </w:p>
        </w:tc>
      </w:tr>
      <w:tr w:rsidR="00F35C28" w:rsidRPr="00300E4A" w:rsidTr="0073428D">
        <w:trPr>
          <w:trHeight w:val="504"/>
          <w:tblHeader/>
        </w:trPr>
        <w:tc>
          <w:tcPr>
            <w:tcW w:w="7585" w:type="dxa"/>
            <w:vMerge/>
            <w:tcBorders>
              <w:top w:val="single" w:sz="18" w:space="0" w:color="auto"/>
              <w:left w:val="single" w:sz="4" w:space="0" w:color="auto"/>
              <w:bottom w:val="single" w:sz="18" w:space="0" w:color="auto"/>
              <w:right w:val="single" w:sz="4" w:space="0" w:color="auto"/>
              <w:tl2br w:val="nil"/>
              <w:tr2bl w:val="nil"/>
            </w:tcBorders>
            <w:shd w:val="clear" w:color="auto" w:fill="EEECE1"/>
            <w:vAlign w:val="center"/>
          </w:tcPr>
          <w:p w:rsidR="00F35C28" w:rsidRPr="00300E4A" w:rsidRDefault="00F35C28" w:rsidP="00F35C28">
            <w:pPr>
              <w:spacing w:line="360" w:lineRule="auto"/>
              <w:jc w:val="center"/>
              <w:rPr>
                <w:rFonts w:asciiTheme="minorHAnsi" w:hAnsiTheme="minorHAnsi"/>
                <w:b/>
                <w:lang w:val="fr-FR"/>
              </w:rPr>
            </w:pPr>
          </w:p>
        </w:tc>
        <w:tc>
          <w:tcPr>
            <w:tcW w:w="720" w:type="dxa"/>
            <w:tcBorders>
              <w:top w:val="single" w:sz="18" w:space="0" w:color="auto"/>
              <w:left w:val="single" w:sz="4" w:space="0" w:color="auto"/>
              <w:bottom w:val="single" w:sz="18" w:space="0" w:color="auto"/>
              <w:right w:val="single" w:sz="4" w:space="0" w:color="auto"/>
              <w:tl2br w:val="nil"/>
              <w:tr2bl w:val="nil"/>
            </w:tcBorders>
            <w:shd w:val="clear" w:color="auto" w:fill="EEECE1"/>
            <w:vAlign w:val="center"/>
          </w:tcPr>
          <w:p w:rsidR="00F35C28" w:rsidRPr="00300E4A" w:rsidRDefault="00AA0833" w:rsidP="00F35C28">
            <w:pPr>
              <w:spacing w:line="360" w:lineRule="auto"/>
              <w:jc w:val="center"/>
              <w:rPr>
                <w:rFonts w:asciiTheme="minorHAnsi" w:hAnsiTheme="minorHAnsi"/>
                <w:b/>
                <w:lang w:val="fr-FR"/>
              </w:rPr>
            </w:pPr>
            <w:r>
              <w:rPr>
                <w:rFonts w:asciiTheme="minorHAnsi" w:hAnsiTheme="minorHAnsi"/>
                <w:b/>
                <w:noProof/>
                <w:lang w:val="fr-FR" w:eastAsia="fr-FR"/>
              </w:rPr>
              <w:pict>
                <v:oval id="Oval 42" o:spid="_x0000_s1029" style="position:absolute;left:0;text-align:left;margin-left:8.05pt;margin-top:1.1pt;width:16.35pt;height:16.4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" fillcolor="red" strokecolor="red">
                  <v:shadow on="t" color="black" opacity="24903f" origin=",.5" offset="0,.55556mm"/>
                </v:oval>
              </w:pict>
            </w:r>
          </w:p>
        </w:tc>
        <w:tc>
          <w:tcPr>
            <w:tcW w:w="720" w:type="dxa"/>
            <w:tcBorders>
              <w:top w:val="single" w:sz="18" w:space="0" w:color="auto"/>
              <w:left w:val="single" w:sz="4" w:space="0" w:color="auto"/>
              <w:bottom w:val="single" w:sz="18" w:space="0" w:color="auto"/>
              <w:right w:val="single" w:sz="4" w:space="0" w:color="auto"/>
              <w:tl2br w:val="nil"/>
              <w:tr2bl w:val="nil"/>
            </w:tcBorders>
            <w:shd w:val="clear" w:color="auto" w:fill="EEECE1"/>
            <w:vAlign w:val="center"/>
          </w:tcPr>
          <w:p w:rsidR="00F35C28" w:rsidRPr="00300E4A" w:rsidRDefault="00AA0833" w:rsidP="00F35C28">
            <w:pPr>
              <w:spacing w:line="360" w:lineRule="auto"/>
              <w:jc w:val="center"/>
              <w:rPr>
                <w:rFonts w:asciiTheme="minorHAnsi" w:hAnsiTheme="minorHAnsi"/>
                <w:b/>
                <w:color w:val="FFFF00"/>
                <w:lang w:val="fr-FR"/>
              </w:rPr>
            </w:pPr>
            <w:r w:rsidRPr="00AA0833">
              <w:rPr>
                <w:rFonts w:asciiTheme="minorHAnsi" w:hAnsiTheme="minorHAnsi"/>
                <w:b/>
                <w:noProof/>
                <w:lang w:val="fr-FR" w:eastAsia="fr-FR"/>
              </w:rPr>
              <w:pict>
                <v:oval id="Oval 41" o:spid="_x0000_s1028" style="position:absolute;left:0;text-align:left;margin-left:6.1pt;margin-top:.9pt;width:16.35pt;height:15.4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p>
        </w:tc>
        <w:tc>
          <w:tcPr>
            <w:tcW w:w="583" w:type="dxa"/>
            <w:tcBorders>
              <w:top w:val="single" w:sz="18" w:space="0" w:color="auto"/>
              <w:left w:val="single" w:sz="4" w:space="0" w:color="auto"/>
              <w:bottom w:val="single" w:sz="18" w:space="0" w:color="auto"/>
              <w:right w:val="single" w:sz="4" w:space="0" w:color="auto"/>
              <w:tl2br w:val="nil"/>
              <w:tr2bl w:val="nil"/>
            </w:tcBorders>
            <w:shd w:val="clear" w:color="auto" w:fill="EEECE1"/>
            <w:vAlign w:val="center"/>
          </w:tcPr>
          <w:p w:rsidR="00F35C28" w:rsidRPr="00300E4A" w:rsidRDefault="00AA0833" w:rsidP="00F35C28">
            <w:pPr>
              <w:spacing w:line="360" w:lineRule="auto"/>
              <w:jc w:val="center"/>
              <w:rPr>
                <w:rFonts w:asciiTheme="minorHAnsi" w:hAnsiTheme="minorHAnsi"/>
                <w:b/>
                <w:color w:val="00B050"/>
                <w:lang w:val="fr-FR"/>
              </w:rPr>
            </w:pPr>
            <w:r w:rsidRPr="00AA0833">
              <w:rPr>
                <w:rFonts w:asciiTheme="minorHAnsi" w:hAnsiTheme="minorHAnsi"/>
                <w:b/>
                <w:noProof/>
                <w:lang w:val="fr-FR" w:eastAsia="fr-FR"/>
              </w:rPr>
              <w:pict>
                <v:oval id="Oval 40" o:spid="_x0000_s1027" style="position:absolute;left:0;text-align:left;margin-left:2.25pt;margin-top:1.4pt;width:16.35pt;height:16.4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" fillcolor="#00b050" strokecolor="#00b050">
                  <v:shadow on="t" color="black" opacity="24903f" origin=",.5" offset="0,.55556mm"/>
                </v:oval>
              </w:pict>
            </w:r>
          </w:p>
        </w:tc>
      </w:tr>
    </w:tbl>
    <w:tbl>
      <w:tblPr>
        <w:tblStyle w:val="Grilledutableau"/>
        <w:tblW w:w="9648" w:type="dxa"/>
        <w:tblLook w:val="04A0"/>
      </w:tblPr>
      <w:tblGrid>
        <w:gridCol w:w="7578"/>
        <w:gridCol w:w="2070"/>
      </w:tblGrid>
      <w:tr w:rsidR="00F35C28" w:rsidRPr="00C62074" w:rsidTr="005E6AEB">
        <w:trPr>
          <w:trHeight w:val="818"/>
        </w:trPr>
        <w:tc>
          <w:tcPr>
            <w:tcW w:w="7578" w:type="dxa"/>
            <w:shd w:val="clear" w:color="auto" w:fill="DBE5F1" w:themeFill="accent1" w:themeFillTint="33"/>
          </w:tcPr>
          <w:p w:rsidR="00F35C28" w:rsidRPr="005E6AEB" w:rsidRDefault="00F35C28" w:rsidP="005E6AEB">
            <w:pPr>
              <w:spacing w:line="360" w:lineRule="auto"/>
              <w:jc w:val="both"/>
              <w:rPr>
                <w:rFonts w:asciiTheme="minorHAnsi" w:hAnsiTheme="minorHAnsi"/>
                <w:b/>
                <w:lang w:val="fr-FR"/>
              </w:rPr>
            </w:pPr>
            <w:r w:rsidRPr="005E6AEB">
              <w:rPr>
                <w:rFonts w:asciiTheme="minorHAnsi" w:hAnsiTheme="minorHAnsi"/>
                <w:b/>
                <w:lang w:val="fr-FR"/>
              </w:rPr>
              <w:t xml:space="preserve">1. </w:t>
            </w:r>
            <w:r w:rsidR="00746FDC" w:rsidRPr="005E6AEB">
              <w:rPr>
                <w:b/>
                <w:lang w:val="fr-FR"/>
              </w:rPr>
              <w:t xml:space="preserve">Comment évaluez-vous les progrès que </w:t>
            </w:r>
            <w:r w:rsidR="005E6AEB">
              <w:rPr>
                <w:b/>
                <w:lang w:val="fr-FR"/>
              </w:rPr>
              <w:t>le</w:t>
            </w:r>
            <w:r w:rsidR="00746FDC" w:rsidRPr="005E6AEB">
              <w:rPr>
                <w:b/>
                <w:lang w:val="fr-FR"/>
              </w:rPr>
              <w:t xml:space="preserve"> pays et le</w:t>
            </w:r>
            <w:r w:rsidR="005E6AEB">
              <w:rPr>
                <w:b/>
                <w:lang w:val="fr-FR"/>
              </w:rPr>
              <w:t>s</w:t>
            </w:r>
            <w:r w:rsidR="00746FDC" w:rsidRPr="005E6AEB">
              <w:rPr>
                <w:b/>
                <w:lang w:val="fr-FR"/>
              </w:rPr>
              <w:t xml:space="preserve"> bailleurs de fonds ont </w:t>
            </w:r>
            <w:r w:rsidR="001113B5">
              <w:rPr>
                <w:b/>
                <w:lang w:val="fr-FR"/>
              </w:rPr>
              <w:t>réalisés</w:t>
            </w:r>
            <w:r w:rsidR="005E6AEB">
              <w:rPr>
                <w:b/>
                <w:lang w:val="fr-FR"/>
              </w:rPr>
              <w:t xml:space="preserve"> au niveau </w:t>
            </w:r>
            <w:r w:rsidR="00A5646E" w:rsidRPr="005E6AEB">
              <w:rPr>
                <w:b/>
                <w:lang w:val="fr-FR"/>
              </w:rPr>
              <w:t xml:space="preserve">du développement </w:t>
            </w:r>
            <w:r w:rsidR="005E6AEB">
              <w:rPr>
                <w:b/>
                <w:lang w:val="fr-FR"/>
              </w:rPr>
              <w:t>de leurs</w:t>
            </w:r>
            <w:r w:rsidR="00E71640" w:rsidRPr="005E6AEB">
              <w:rPr>
                <w:b/>
                <w:lang w:val="fr-FR"/>
              </w:rPr>
              <w:t xml:space="preserve"> </w:t>
            </w:r>
            <w:r w:rsidR="00746FDC" w:rsidRPr="005E6AEB">
              <w:rPr>
                <w:b/>
                <w:lang w:val="fr-FR"/>
              </w:rPr>
              <w:t>engagement</w:t>
            </w:r>
            <w:r w:rsidR="005E6AEB">
              <w:rPr>
                <w:b/>
                <w:lang w:val="fr-FR"/>
              </w:rPr>
              <w:t>s</w:t>
            </w:r>
            <w:r w:rsidR="00746FDC" w:rsidRPr="005E6AEB">
              <w:rPr>
                <w:b/>
                <w:lang w:val="fr-FR"/>
              </w:rPr>
              <w:t xml:space="preserve"> et de</w:t>
            </w:r>
            <w:r w:rsidR="00A5646E">
              <w:rPr>
                <w:b/>
                <w:lang w:val="fr-FR"/>
              </w:rPr>
              <w:t>s</w:t>
            </w:r>
            <w:r w:rsidR="00746FDC" w:rsidRPr="005E6AEB">
              <w:rPr>
                <w:b/>
                <w:lang w:val="fr-FR"/>
              </w:rPr>
              <w:t xml:space="preserve"> partenariats ?</w:t>
            </w:r>
          </w:p>
          <w:p w:rsidR="00F35C28" w:rsidRPr="005E6AEB" w:rsidRDefault="00F35C28" w:rsidP="003D1811">
            <w:pPr>
              <w:spacing w:line="360" w:lineRule="auto"/>
              <w:jc w:val="both"/>
              <w:rPr>
                <w:rFonts w:asciiTheme="minorHAnsi" w:hAnsiTheme="minorHAnsi"/>
                <w:b/>
                <w:lang w:val="fr-FR"/>
              </w:rPr>
            </w:pPr>
          </w:p>
        </w:tc>
        <w:tc>
          <w:tcPr>
            <w:tcW w:w="2070" w:type="dxa"/>
            <w:vMerge w:val="restart"/>
          </w:tcPr>
          <w:p w:rsidR="00F35C28" w:rsidRPr="00085FAE" w:rsidRDefault="00F35C28" w:rsidP="00F35C28">
            <w:pPr>
              <w:pStyle w:val="Titre2"/>
              <w:spacing w:line="360" w:lineRule="auto"/>
              <w:outlineLvl w:val="1"/>
              <w:rPr>
                <w:rFonts w:asciiTheme="minorHAnsi" w:hAnsiTheme="minorHAnsi"/>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Pr="00085FAE" w:rsidRDefault="00085FAE" w:rsidP="00085FAE">
            <w:pPr>
              <w:rPr>
                <w:b/>
                <w:lang w:val="fr-FR"/>
              </w:rPr>
            </w:pPr>
          </w:p>
          <w:p w:rsid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lang w:val="fr-FR"/>
              </w:rPr>
            </w:pPr>
            <w:r w:rsidRPr="00085FAE">
              <w:rPr>
                <w:b/>
                <w:highlight w:val="lightGray"/>
                <w:lang w:val="fr-FR"/>
              </w:rPr>
              <w:t>Note : 1/2</w:t>
            </w:r>
          </w:p>
        </w:tc>
      </w:tr>
      <w:tr w:rsidR="00F35C28" w:rsidRPr="003D1811" w:rsidTr="005E6AEB">
        <w:trPr>
          <w:trHeight w:val="710"/>
        </w:trPr>
        <w:tc>
          <w:tcPr>
            <w:tcW w:w="7578" w:type="dxa"/>
          </w:tcPr>
          <w:p w:rsidR="00F35C28" w:rsidRPr="00300E4A" w:rsidRDefault="00E71640" w:rsidP="005E6AEB">
            <w:pPr>
              <w:spacing w:line="360" w:lineRule="auto"/>
              <w:jc w:val="both"/>
              <w:rPr>
                <w:rFonts w:asciiTheme="minorHAnsi" w:hAnsiTheme="minorHAnsi"/>
                <w:u w:val="single"/>
                <w:lang w:val="fr-FR"/>
              </w:rPr>
            </w:pPr>
            <w:r w:rsidRPr="00300E4A">
              <w:rPr>
                <w:rFonts w:asciiTheme="minorHAnsi" w:hAnsiTheme="minorHAnsi"/>
                <w:u w:val="single"/>
                <w:lang w:val="fr-FR"/>
              </w:rPr>
              <w:t xml:space="preserve">Explicatif </w:t>
            </w:r>
            <w:r w:rsidR="00F35C28" w:rsidRPr="00300E4A">
              <w:rPr>
                <w:rFonts w:asciiTheme="minorHAnsi" w:hAnsiTheme="minorHAnsi"/>
                <w:u w:val="single"/>
                <w:lang w:val="fr-FR"/>
              </w:rPr>
              <w:t>:</w:t>
            </w:r>
          </w:p>
          <w:p w:rsidR="005E6AEB" w:rsidRDefault="00A5646E" w:rsidP="005E6AEB">
            <w:pPr>
              <w:spacing w:line="360" w:lineRule="auto"/>
              <w:jc w:val="both"/>
              <w:rPr>
                <w:lang w:val="fr-FR"/>
              </w:rPr>
            </w:pPr>
            <w:r>
              <w:rPr>
                <w:i/>
                <w:lang w:val="fr-FR"/>
              </w:rPr>
              <w:t xml:space="preserve">Le </w:t>
            </w:r>
            <w:r w:rsidR="001113B5">
              <w:rPr>
                <w:i/>
                <w:lang w:val="fr-FR"/>
              </w:rPr>
              <w:t>développement</w:t>
            </w:r>
            <w:r>
              <w:rPr>
                <w:i/>
                <w:lang w:val="fr-FR"/>
              </w:rPr>
              <w:t xml:space="preserve"> d</w:t>
            </w:r>
            <w:r w:rsidR="00E71640" w:rsidRPr="005E6AEB">
              <w:rPr>
                <w:i/>
                <w:lang w:val="fr-FR"/>
              </w:rPr>
              <w:t>es engagement</w:t>
            </w:r>
            <w:r w:rsidR="005E6AEB" w:rsidRPr="005E6AEB">
              <w:rPr>
                <w:i/>
                <w:lang w:val="fr-FR"/>
              </w:rPr>
              <w:t>s</w:t>
            </w:r>
            <w:r w:rsidR="00E71640" w:rsidRPr="005E6AEB">
              <w:rPr>
                <w:i/>
                <w:lang w:val="fr-FR"/>
              </w:rPr>
              <w:t xml:space="preserve"> et de</w:t>
            </w:r>
            <w:r>
              <w:rPr>
                <w:i/>
                <w:lang w:val="fr-FR"/>
              </w:rPr>
              <w:t>s</w:t>
            </w:r>
            <w:r w:rsidR="00E71640" w:rsidRPr="005E6AEB">
              <w:rPr>
                <w:i/>
                <w:lang w:val="fr-FR"/>
              </w:rPr>
              <w:t xml:space="preserve"> partenaria</w:t>
            </w:r>
            <w:r w:rsidR="005E6AEB">
              <w:rPr>
                <w:i/>
                <w:lang w:val="fr-FR"/>
              </w:rPr>
              <w:t>ts</w:t>
            </w:r>
            <w:r w:rsidR="00E71640" w:rsidRPr="00300E4A">
              <w:rPr>
                <w:lang w:val="fr-FR"/>
              </w:rPr>
              <w:t xml:space="preserve"> incluent </w:t>
            </w:r>
            <w:r>
              <w:rPr>
                <w:lang w:val="fr-FR"/>
              </w:rPr>
              <w:t>la concertation</w:t>
            </w:r>
            <w:r w:rsidR="00E71640" w:rsidRPr="00300E4A">
              <w:rPr>
                <w:lang w:val="fr-FR"/>
              </w:rPr>
              <w:t xml:space="preserve"> politique et le consensus ; la pleine intégration et l'harmonisation des procédures du PDDAA dans la planific</w:t>
            </w:r>
            <w:r w:rsidR="005E6AEB">
              <w:rPr>
                <w:lang w:val="fr-FR"/>
              </w:rPr>
              <w:t>ation du développement national</w:t>
            </w:r>
            <w:r w:rsidR="00E71640" w:rsidRPr="00300E4A">
              <w:rPr>
                <w:lang w:val="fr-FR"/>
              </w:rPr>
              <w:t>, l</w:t>
            </w:r>
            <w:r w:rsidR="005E6AEB">
              <w:rPr>
                <w:lang w:val="fr-FR"/>
              </w:rPr>
              <w:t xml:space="preserve">es </w:t>
            </w:r>
            <w:r w:rsidR="00E71640" w:rsidRPr="00300E4A">
              <w:rPr>
                <w:lang w:val="fr-FR"/>
              </w:rPr>
              <w:t>engagement</w:t>
            </w:r>
            <w:r w:rsidR="005E6AEB">
              <w:rPr>
                <w:lang w:val="fr-FR"/>
              </w:rPr>
              <w:t>s</w:t>
            </w:r>
            <w:r w:rsidR="00E71640" w:rsidRPr="00300E4A">
              <w:rPr>
                <w:lang w:val="fr-FR"/>
              </w:rPr>
              <w:t xml:space="preserve"> avec l'UA, les CER et les autres parties prenantes afin de s'assurer que les dimensions continentales, régionales et </w:t>
            </w:r>
            <w:r w:rsidR="006D0754" w:rsidRPr="00300E4A">
              <w:rPr>
                <w:lang w:val="fr-FR"/>
              </w:rPr>
              <w:t>nationales</w:t>
            </w:r>
            <w:r w:rsidR="00E71640" w:rsidRPr="00300E4A">
              <w:rPr>
                <w:lang w:val="fr-FR"/>
              </w:rPr>
              <w:t xml:space="preserve"> du PDDAA sont pris</w:t>
            </w:r>
            <w:r w:rsidR="005E6AEB">
              <w:rPr>
                <w:lang w:val="fr-FR"/>
              </w:rPr>
              <w:t>es</w:t>
            </w:r>
            <w:r w:rsidR="00E71640" w:rsidRPr="00300E4A">
              <w:rPr>
                <w:lang w:val="fr-FR"/>
              </w:rPr>
              <w:t xml:space="preserve"> en compte lors de </w:t>
            </w:r>
            <w:r w:rsidR="006D0754" w:rsidRPr="00300E4A">
              <w:rPr>
                <w:lang w:val="fr-FR"/>
              </w:rPr>
              <w:t>sa</w:t>
            </w:r>
            <w:r w:rsidR="00E71640" w:rsidRPr="00300E4A">
              <w:rPr>
                <w:lang w:val="fr-FR"/>
              </w:rPr>
              <w:t xml:space="preserve"> planification et </w:t>
            </w:r>
            <w:r w:rsidR="006D0754" w:rsidRPr="00300E4A">
              <w:rPr>
                <w:lang w:val="fr-FR"/>
              </w:rPr>
              <w:t xml:space="preserve">sa </w:t>
            </w:r>
            <w:r w:rsidR="00E71640" w:rsidRPr="00300E4A">
              <w:rPr>
                <w:lang w:val="fr-FR"/>
              </w:rPr>
              <w:t xml:space="preserve">mise en </w:t>
            </w:r>
            <w:r w:rsidR="006D0754" w:rsidRPr="00300E4A">
              <w:rPr>
                <w:lang w:val="fr-FR"/>
              </w:rPr>
              <w:t xml:space="preserve">œuvre ; l’élargissement de la portée du GTDA et </w:t>
            </w:r>
            <w:r w:rsidR="005E6AEB">
              <w:rPr>
                <w:lang w:val="fr-FR"/>
              </w:rPr>
              <w:t>ses relations</w:t>
            </w:r>
            <w:r w:rsidR="006D0754" w:rsidRPr="00300E4A">
              <w:rPr>
                <w:lang w:val="fr-FR"/>
              </w:rPr>
              <w:t xml:space="preserve"> avec</w:t>
            </w:r>
            <w:r w:rsidR="00E71640" w:rsidRPr="00300E4A">
              <w:rPr>
                <w:lang w:val="fr-FR"/>
              </w:rPr>
              <w:t xml:space="preserve"> d'autres groupes de travail de donateurs </w:t>
            </w:r>
            <w:r w:rsidR="006D0754" w:rsidRPr="00300E4A">
              <w:rPr>
                <w:lang w:val="fr-FR"/>
              </w:rPr>
              <w:t>afin de</w:t>
            </w:r>
            <w:r w:rsidR="00E71640" w:rsidRPr="00300E4A">
              <w:rPr>
                <w:lang w:val="fr-FR"/>
              </w:rPr>
              <w:t xml:space="preserve"> </w:t>
            </w:r>
            <w:r w:rsidR="005E6AEB">
              <w:rPr>
                <w:lang w:val="fr-FR"/>
              </w:rPr>
              <w:t>s’assurer que</w:t>
            </w:r>
            <w:r w:rsidR="00E71640" w:rsidRPr="00300E4A">
              <w:rPr>
                <w:lang w:val="fr-FR"/>
              </w:rPr>
              <w:t xml:space="preserve"> les bailleurs de fonds ré</w:t>
            </w:r>
            <w:r w:rsidR="005E6AEB">
              <w:rPr>
                <w:lang w:val="fr-FR"/>
              </w:rPr>
              <w:t>pond</w:t>
            </w:r>
            <w:r w:rsidR="006D0754" w:rsidRPr="00300E4A">
              <w:rPr>
                <w:lang w:val="fr-FR"/>
              </w:rPr>
              <w:t>e</w:t>
            </w:r>
            <w:r w:rsidR="005E6AEB">
              <w:rPr>
                <w:lang w:val="fr-FR"/>
              </w:rPr>
              <w:t>nt efficacement au</w:t>
            </w:r>
            <w:r w:rsidR="006D0754" w:rsidRPr="00300E4A">
              <w:rPr>
                <w:lang w:val="fr-FR"/>
              </w:rPr>
              <w:t xml:space="preserve"> caractère </w:t>
            </w:r>
            <w:r w:rsidR="006D0754" w:rsidRPr="005E6AEB">
              <w:rPr>
                <w:i/>
                <w:lang w:val="fr-FR"/>
              </w:rPr>
              <w:t>détaillé</w:t>
            </w:r>
            <w:r w:rsidR="00E71640" w:rsidRPr="00300E4A">
              <w:rPr>
                <w:lang w:val="fr-FR"/>
              </w:rPr>
              <w:t xml:space="preserve"> du PDDAA ; </w:t>
            </w:r>
            <w:r w:rsidR="006D0754" w:rsidRPr="00300E4A">
              <w:rPr>
                <w:lang w:val="fr-FR"/>
              </w:rPr>
              <w:t xml:space="preserve">recrutement </w:t>
            </w:r>
            <w:r w:rsidR="005E6AEB">
              <w:rPr>
                <w:lang w:val="fr-FR"/>
              </w:rPr>
              <w:t>du personnel (</w:t>
            </w:r>
            <w:r w:rsidR="006D0754" w:rsidRPr="00300E4A">
              <w:rPr>
                <w:lang w:val="fr-FR"/>
              </w:rPr>
              <w:t xml:space="preserve"> </w:t>
            </w:r>
            <w:r w:rsidR="005E6AEB">
              <w:rPr>
                <w:lang w:val="fr-FR"/>
              </w:rPr>
              <w:t>responsables</w:t>
            </w:r>
            <w:r w:rsidR="006D0754" w:rsidRPr="00300E4A">
              <w:rPr>
                <w:lang w:val="fr-FR"/>
              </w:rPr>
              <w:t xml:space="preserve"> </w:t>
            </w:r>
            <w:r w:rsidR="005E6AEB">
              <w:rPr>
                <w:lang w:val="fr-FR"/>
              </w:rPr>
              <w:t>et</w:t>
            </w:r>
            <w:r w:rsidR="00E71640" w:rsidRPr="00300E4A">
              <w:rPr>
                <w:lang w:val="fr-FR"/>
              </w:rPr>
              <w:t xml:space="preserve"> chefs de mission</w:t>
            </w:r>
            <w:r w:rsidR="005E6AEB">
              <w:rPr>
                <w:lang w:val="fr-FR"/>
              </w:rPr>
              <w:t>)</w:t>
            </w:r>
            <w:r w:rsidR="00E71640" w:rsidRPr="00300E4A">
              <w:rPr>
                <w:lang w:val="fr-FR"/>
              </w:rPr>
              <w:t xml:space="preserve"> pour assurer la priorisation et </w:t>
            </w:r>
            <w:r w:rsidR="005E6AEB">
              <w:rPr>
                <w:lang w:val="fr-FR"/>
              </w:rPr>
              <w:t xml:space="preserve">établir </w:t>
            </w:r>
            <w:r w:rsidR="002B7771">
              <w:rPr>
                <w:lang w:val="fr-FR"/>
              </w:rPr>
              <w:t>l</w:t>
            </w:r>
            <w:r w:rsidR="005C3686" w:rsidRPr="00300E4A">
              <w:rPr>
                <w:lang w:val="fr-FR"/>
              </w:rPr>
              <w:t>es liens</w:t>
            </w:r>
            <w:r w:rsidR="00E71640" w:rsidRPr="00300E4A">
              <w:rPr>
                <w:lang w:val="fr-FR"/>
              </w:rPr>
              <w:t xml:space="preserve"> </w:t>
            </w:r>
            <w:r w:rsidR="005E6AEB">
              <w:rPr>
                <w:lang w:val="fr-FR"/>
              </w:rPr>
              <w:t xml:space="preserve">avec </w:t>
            </w:r>
            <w:r w:rsidR="00E71640" w:rsidRPr="00300E4A">
              <w:rPr>
                <w:lang w:val="fr-FR"/>
              </w:rPr>
              <w:t xml:space="preserve">d'autres initiatives ; </w:t>
            </w:r>
            <w:r w:rsidR="005C3686" w:rsidRPr="00300E4A">
              <w:rPr>
                <w:lang w:val="fr-FR"/>
              </w:rPr>
              <w:t xml:space="preserve">défendre le </w:t>
            </w:r>
            <w:r w:rsidR="00E71640" w:rsidRPr="00300E4A">
              <w:rPr>
                <w:lang w:val="fr-FR"/>
              </w:rPr>
              <w:t xml:space="preserve">PDDAA et le développement agricole au sein du gouvernement , en particulier </w:t>
            </w:r>
            <w:r w:rsidR="005C3686" w:rsidRPr="00300E4A">
              <w:rPr>
                <w:lang w:val="fr-FR"/>
              </w:rPr>
              <w:t>au niveau du</w:t>
            </w:r>
            <w:r w:rsidR="00E71640" w:rsidRPr="00300E4A">
              <w:rPr>
                <w:lang w:val="fr-FR"/>
              </w:rPr>
              <w:t xml:space="preserve"> </w:t>
            </w:r>
            <w:r w:rsidR="005E6AEB" w:rsidRPr="00300E4A">
              <w:rPr>
                <w:lang w:val="fr-FR"/>
              </w:rPr>
              <w:t xml:space="preserve">Ministère </w:t>
            </w:r>
            <w:r w:rsidR="00E71640" w:rsidRPr="00300E4A">
              <w:rPr>
                <w:lang w:val="fr-FR"/>
              </w:rPr>
              <w:t xml:space="preserve">des Finances ; </w:t>
            </w:r>
            <w:r w:rsidR="005C3686" w:rsidRPr="00300E4A">
              <w:rPr>
                <w:lang w:val="fr-FR"/>
              </w:rPr>
              <w:t xml:space="preserve">existence </w:t>
            </w:r>
            <w:r w:rsidR="002B7771">
              <w:rPr>
                <w:lang w:val="fr-FR"/>
              </w:rPr>
              <w:t>d’une cartographie</w:t>
            </w:r>
            <w:r w:rsidR="002B7771" w:rsidRPr="00300E4A">
              <w:rPr>
                <w:lang w:val="fr-FR"/>
              </w:rPr>
              <w:t xml:space="preserve"> </w:t>
            </w:r>
            <w:r w:rsidR="005E6AEB">
              <w:rPr>
                <w:lang w:val="fr-FR"/>
              </w:rPr>
              <w:t>d</w:t>
            </w:r>
            <w:r w:rsidR="002B7771">
              <w:rPr>
                <w:lang w:val="fr-FR"/>
              </w:rPr>
              <w:t>e l’</w:t>
            </w:r>
            <w:r w:rsidR="005C3686" w:rsidRPr="00300E4A">
              <w:rPr>
                <w:lang w:val="fr-FR"/>
              </w:rPr>
              <w:t>assistance des</w:t>
            </w:r>
            <w:r w:rsidR="00E71640" w:rsidRPr="00300E4A">
              <w:rPr>
                <w:lang w:val="fr-FR"/>
              </w:rPr>
              <w:t xml:space="preserve"> bailleurs de fonds </w:t>
            </w:r>
            <w:r w:rsidR="005C3686" w:rsidRPr="00300E4A">
              <w:rPr>
                <w:lang w:val="fr-FR"/>
              </w:rPr>
              <w:t xml:space="preserve">et </w:t>
            </w:r>
            <w:r w:rsidR="00E71640" w:rsidRPr="00300E4A">
              <w:rPr>
                <w:lang w:val="fr-FR"/>
              </w:rPr>
              <w:t xml:space="preserve"> </w:t>
            </w:r>
            <w:r w:rsidR="005E6AEB">
              <w:rPr>
                <w:lang w:val="fr-FR"/>
              </w:rPr>
              <w:t>d</w:t>
            </w:r>
            <w:r w:rsidR="002B7771">
              <w:rPr>
                <w:lang w:val="fr-FR"/>
              </w:rPr>
              <w:t xml:space="preserve">es </w:t>
            </w:r>
            <w:r w:rsidR="00E71640" w:rsidRPr="00300E4A">
              <w:rPr>
                <w:lang w:val="fr-FR"/>
              </w:rPr>
              <w:t xml:space="preserve">investissements du gouvernement </w:t>
            </w:r>
            <w:r w:rsidR="005C3686" w:rsidRPr="00300E4A">
              <w:rPr>
                <w:lang w:val="fr-FR"/>
              </w:rPr>
              <w:t xml:space="preserve">dans l’agriculture </w:t>
            </w:r>
            <w:r w:rsidR="005E6AEB">
              <w:rPr>
                <w:lang w:val="fr-FR"/>
              </w:rPr>
              <w:t>au niveau du</w:t>
            </w:r>
            <w:r w:rsidR="005C3686" w:rsidRPr="00300E4A">
              <w:rPr>
                <w:lang w:val="fr-FR"/>
              </w:rPr>
              <w:t xml:space="preserve"> pays ; inclusion </w:t>
            </w:r>
            <w:r w:rsidR="00E71640" w:rsidRPr="00300E4A">
              <w:rPr>
                <w:lang w:val="fr-FR"/>
              </w:rPr>
              <w:t xml:space="preserve">des bailleurs de fonds </w:t>
            </w:r>
            <w:r w:rsidR="00DB33E9">
              <w:rPr>
                <w:lang w:val="fr-FR"/>
              </w:rPr>
              <w:t xml:space="preserve">non traditionnels </w:t>
            </w:r>
            <w:r w:rsidR="00E71640" w:rsidRPr="00300E4A">
              <w:rPr>
                <w:lang w:val="fr-FR"/>
              </w:rPr>
              <w:t xml:space="preserve">et </w:t>
            </w:r>
            <w:r w:rsidR="00DB33E9">
              <w:rPr>
                <w:lang w:val="fr-FR"/>
              </w:rPr>
              <w:t>de tou</w:t>
            </w:r>
            <w:r w:rsidR="007238D5">
              <w:rPr>
                <w:lang w:val="fr-FR"/>
              </w:rPr>
              <w:t>s</w:t>
            </w:r>
            <w:r w:rsidR="00DB33E9">
              <w:rPr>
                <w:lang w:val="fr-FR"/>
              </w:rPr>
              <w:t xml:space="preserve"> les</w:t>
            </w:r>
            <w:r w:rsidR="00E71640" w:rsidRPr="00300E4A">
              <w:rPr>
                <w:lang w:val="fr-FR"/>
              </w:rPr>
              <w:t xml:space="preserve"> acteurs </w:t>
            </w:r>
            <w:r w:rsidR="005E6AEB">
              <w:rPr>
                <w:lang w:val="fr-FR"/>
              </w:rPr>
              <w:t>dans le</w:t>
            </w:r>
            <w:r w:rsidR="00E71640" w:rsidRPr="00300E4A">
              <w:rPr>
                <w:lang w:val="fr-FR"/>
              </w:rPr>
              <w:t xml:space="preserve"> processus de</w:t>
            </w:r>
            <w:r w:rsidR="005E6AEB">
              <w:rPr>
                <w:lang w:val="fr-FR"/>
              </w:rPr>
              <w:t xml:space="preserve"> planification du développement ;</w:t>
            </w:r>
            <w:r w:rsidR="00E71640" w:rsidRPr="00300E4A">
              <w:rPr>
                <w:lang w:val="fr-FR"/>
              </w:rPr>
              <w:t xml:space="preserve"> </w:t>
            </w:r>
            <w:r w:rsidR="005E6AEB">
              <w:rPr>
                <w:lang w:val="fr-FR"/>
              </w:rPr>
              <w:t>prise</w:t>
            </w:r>
            <w:r w:rsidR="00E71640" w:rsidRPr="00300E4A">
              <w:rPr>
                <w:lang w:val="fr-FR"/>
              </w:rPr>
              <w:t xml:space="preserve"> </w:t>
            </w:r>
            <w:r w:rsidR="005C3686" w:rsidRPr="00300E4A">
              <w:rPr>
                <w:lang w:val="fr-FR"/>
              </w:rPr>
              <w:t xml:space="preserve">en compte </w:t>
            </w:r>
            <w:r w:rsidR="005E6AEB">
              <w:rPr>
                <w:lang w:val="fr-FR"/>
              </w:rPr>
              <w:t>d</w:t>
            </w:r>
            <w:r w:rsidR="00E71640" w:rsidRPr="00300E4A">
              <w:rPr>
                <w:lang w:val="fr-FR"/>
              </w:rPr>
              <w:t xml:space="preserve">es processus et accords (ou </w:t>
            </w:r>
            <w:r w:rsidR="002B7771">
              <w:rPr>
                <w:lang w:val="fr-FR"/>
              </w:rPr>
              <w:t>Pactes</w:t>
            </w:r>
            <w:r w:rsidR="00E71640" w:rsidRPr="00300E4A">
              <w:rPr>
                <w:lang w:val="fr-FR"/>
              </w:rPr>
              <w:t xml:space="preserve">) </w:t>
            </w:r>
            <w:r w:rsidR="005C3686" w:rsidRPr="00300E4A">
              <w:rPr>
                <w:lang w:val="fr-FR"/>
              </w:rPr>
              <w:t xml:space="preserve">du </w:t>
            </w:r>
            <w:r w:rsidR="00E71640" w:rsidRPr="00300E4A">
              <w:rPr>
                <w:lang w:val="fr-FR"/>
              </w:rPr>
              <w:t xml:space="preserve">PDDAA dans </w:t>
            </w:r>
            <w:r w:rsidR="005E6AEB">
              <w:rPr>
                <w:lang w:val="fr-FR"/>
              </w:rPr>
              <w:t xml:space="preserve">l’assistance  au développement </w:t>
            </w:r>
            <w:r w:rsidR="005C3686" w:rsidRPr="00300E4A">
              <w:rPr>
                <w:lang w:val="fr-FR"/>
              </w:rPr>
              <w:t>de</w:t>
            </w:r>
            <w:r w:rsidR="005E6AEB">
              <w:rPr>
                <w:lang w:val="fr-FR"/>
              </w:rPr>
              <w:t>s</w:t>
            </w:r>
            <w:r w:rsidR="005C3686" w:rsidRPr="00300E4A">
              <w:rPr>
                <w:lang w:val="fr-FR"/>
              </w:rPr>
              <w:t xml:space="preserve"> stratégies et </w:t>
            </w:r>
            <w:r w:rsidR="005E6AEB">
              <w:rPr>
                <w:lang w:val="fr-FR"/>
              </w:rPr>
              <w:t>des programmes</w:t>
            </w:r>
            <w:r w:rsidR="005E4777" w:rsidRPr="00300E4A">
              <w:rPr>
                <w:lang w:val="fr-FR"/>
              </w:rPr>
              <w:t xml:space="preserve"> ; participation</w:t>
            </w:r>
            <w:r w:rsidR="00E71640" w:rsidRPr="00300E4A">
              <w:rPr>
                <w:lang w:val="fr-FR"/>
              </w:rPr>
              <w:t xml:space="preserve"> </w:t>
            </w:r>
            <w:r w:rsidR="005E4777" w:rsidRPr="00300E4A">
              <w:rPr>
                <w:lang w:val="fr-FR"/>
              </w:rPr>
              <w:t>aux événements de lancement du</w:t>
            </w:r>
            <w:r w:rsidR="00E71640" w:rsidRPr="00300E4A">
              <w:rPr>
                <w:lang w:val="fr-FR"/>
              </w:rPr>
              <w:t xml:space="preserve"> PDDAA et approbation de </w:t>
            </w:r>
            <w:r w:rsidR="005E4777" w:rsidRPr="00300E4A">
              <w:rPr>
                <w:lang w:val="fr-FR"/>
              </w:rPr>
              <w:t>sa</w:t>
            </w:r>
            <w:r w:rsidR="00E71640" w:rsidRPr="00300E4A">
              <w:rPr>
                <w:lang w:val="fr-FR"/>
              </w:rPr>
              <w:t xml:space="preserve"> feuille de route.</w:t>
            </w:r>
          </w:p>
          <w:p w:rsidR="005E6AEB" w:rsidRDefault="005E6AEB" w:rsidP="005E6AEB">
            <w:pPr>
              <w:spacing w:line="360" w:lineRule="auto"/>
              <w:jc w:val="both"/>
              <w:rPr>
                <w:lang w:val="fr-FR"/>
              </w:rPr>
            </w:pPr>
          </w:p>
          <w:p w:rsidR="00F35C28" w:rsidRPr="00300E4A" w:rsidRDefault="00AA67BD" w:rsidP="003B39DD">
            <w:pPr>
              <w:spacing w:line="360" w:lineRule="auto"/>
              <w:jc w:val="both"/>
              <w:rPr>
                <w:rFonts w:asciiTheme="minorHAnsi" w:hAnsiTheme="minorHAnsi"/>
                <w:lang w:val="fr-FR"/>
              </w:rPr>
            </w:pPr>
            <w:r w:rsidRPr="00300E4A">
              <w:rPr>
                <w:lang w:val="fr-FR"/>
              </w:rPr>
              <w:t>En classant l</w:t>
            </w:r>
            <w:r w:rsidR="00E71640" w:rsidRPr="00300E4A">
              <w:rPr>
                <w:lang w:val="fr-FR"/>
              </w:rPr>
              <w:t xml:space="preserve">es progrès </w:t>
            </w:r>
            <w:r w:rsidR="005E6AEB">
              <w:rPr>
                <w:lang w:val="fr-FR"/>
              </w:rPr>
              <w:t xml:space="preserve">réalisés au niveau </w:t>
            </w:r>
            <w:r w:rsidR="00E71640" w:rsidRPr="00300E4A">
              <w:rPr>
                <w:lang w:val="fr-FR"/>
              </w:rPr>
              <w:t>de</w:t>
            </w:r>
            <w:r w:rsidR="005E6AEB">
              <w:rPr>
                <w:lang w:val="fr-FR"/>
              </w:rPr>
              <w:t xml:space="preserve"> la</w:t>
            </w:r>
            <w:r w:rsidR="00E71640" w:rsidRPr="00300E4A">
              <w:rPr>
                <w:lang w:val="fr-FR"/>
              </w:rPr>
              <w:t xml:space="preserve"> responsabilisation mutuelle, </w:t>
            </w:r>
            <w:r w:rsidR="00300E4A" w:rsidRPr="00300E4A">
              <w:rPr>
                <w:lang w:val="fr-FR"/>
              </w:rPr>
              <w:lastRenderedPageBreak/>
              <w:t xml:space="preserve">veuillez </w:t>
            </w:r>
            <w:r w:rsidR="002B7771">
              <w:rPr>
                <w:lang w:val="fr-FR"/>
              </w:rPr>
              <w:t>indiquer les</w:t>
            </w:r>
            <w:r w:rsidR="00E71640" w:rsidRPr="00300E4A">
              <w:rPr>
                <w:lang w:val="fr-FR"/>
              </w:rPr>
              <w:t xml:space="preserve"> programmes et </w:t>
            </w:r>
            <w:r w:rsidR="002B7771">
              <w:rPr>
                <w:lang w:val="fr-FR"/>
              </w:rPr>
              <w:t>l</w:t>
            </w:r>
            <w:r w:rsidR="00E71640" w:rsidRPr="00300E4A">
              <w:rPr>
                <w:lang w:val="fr-FR"/>
              </w:rPr>
              <w:t>es p</w:t>
            </w:r>
            <w:r w:rsidR="005E6AEB">
              <w:rPr>
                <w:lang w:val="fr-FR"/>
              </w:rPr>
              <w:t>olitiques que vous avez formulés et mis</w:t>
            </w:r>
            <w:r w:rsidR="00E71640" w:rsidRPr="00300E4A">
              <w:rPr>
                <w:lang w:val="fr-FR"/>
              </w:rPr>
              <w:t xml:space="preserve"> en œuvre, les difficultés </w:t>
            </w:r>
            <w:r w:rsidR="002B7771" w:rsidRPr="00300E4A">
              <w:rPr>
                <w:lang w:val="fr-FR"/>
              </w:rPr>
              <w:t xml:space="preserve">et les défis </w:t>
            </w:r>
            <w:r w:rsidR="00E71640" w:rsidRPr="00300E4A">
              <w:rPr>
                <w:lang w:val="fr-FR"/>
              </w:rPr>
              <w:t xml:space="preserve">que vous avez rencontrés </w:t>
            </w:r>
            <w:r w:rsidR="002B7771">
              <w:rPr>
                <w:lang w:val="fr-FR"/>
              </w:rPr>
              <w:t>ainsi que les</w:t>
            </w:r>
            <w:r w:rsidR="002B7771" w:rsidRPr="00300E4A">
              <w:rPr>
                <w:lang w:val="fr-FR"/>
              </w:rPr>
              <w:t xml:space="preserve"> </w:t>
            </w:r>
            <w:r w:rsidR="00E71640" w:rsidRPr="00300E4A">
              <w:rPr>
                <w:lang w:val="fr-FR"/>
              </w:rPr>
              <w:t>succès que vous avez eu</w:t>
            </w:r>
            <w:r w:rsidR="00B15D07" w:rsidRPr="00300E4A">
              <w:rPr>
                <w:lang w:val="fr-FR"/>
              </w:rPr>
              <w:t>s</w:t>
            </w:r>
            <w:r w:rsidR="00E71640" w:rsidRPr="00300E4A">
              <w:rPr>
                <w:lang w:val="fr-FR"/>
              </w:rPr>
              <w:t xml:space="preserve"> </w:t>
            </w:r>
            <w:r w:rsidR="00DB33E9">
              <w:rPr>
                <w:lang w:val="fr-FR"/>
              </w:rPr>
              <w:t>en surmontant les obstacles.</w:t>
            </w:r>
          </w:p>
        </w:tc>
        <w:tc>
          <w:tcPr>
            <w:tcW w:w="2070" w:type="dxa"/>
            <w:vMerge/>
          </w:tcPr>
          <w:p w:rsidR="00F35C28" w:rsidRPr="00300E4A" w:rsidRDefault="00F35C28" w:rsidP="00F35C28">
            <w:pPr>
              <w:pStyle w:val="Titre2"/>
              <w:spacing w:line="360" w:lineRule="auto"/>
              <w:outlineLvl w:val="1"/>
              <w:rPr>
                <w:rFonts w:asciiTheme="minorHAnsi" w:hAnsiTheme="minorHAnsi"/>
                <w:lang w:val="fr-FR"/>
              </w:rPr>
            </w:pPr>
          </w:p>
        </w:tc>
      </w:tr>
      <w:tr w:rsidR="00F35C28" w:rsidRPr="003D1811" w:rsidTr="005E6AEB">
        <w:trPr>
          <w:trHeight w:val="773"/>
        </w:trPr>
        <w:tc>
          <w:tcPr>
            <w:tcW w:w="7578" w:type="dxa"/>
          </w:tcPr>
          <w:p w:rsidR="00F35C28" w:rsidRPr="00085FAE" w:rsidRDefault="005E4777" w:rsidP="000F12B6">
            <w:pPr>
              <w:jc w:val="both"/>
              <w:rPr>
                <w:highlight w:val="lightGray"/>
                <w:lang w:val="fr-FR"/>
              </w:rPr>
            </w:pPr>
            <w:r w:rsidRPr="00085FAE">
              <w:rPr>
                <w:highlight w:val="lightGray"/>
                <w:lang w:val="fr-FR"/>
              </w:rPr>
              <w:lastRenderedPageBreak/>
              <w:t xml:space="preserve">Observations et précisions de l'équipe de pays </w:t>
            </w:r>
            <w:r w:rsidR="00F35C28" w:rsidRPr="00085FAE">
              <w:rPr>
                <w:highlight w:val="lightGray"/>
                <w:lang w:val="fr-FR"/>
              </w:rPr>
              <w:t>:</w:t>
            </w:r>
          </w:p>
          <w:p w:rsidR="0004036E" w:rsidRPr="00085FAE" w:rsidRDefault="0004036E" w:rsidP="000F12B6">
            <w:pPr>
              <w:rPr>
                <w:rFonts w:ascii="Times New Roman" w:hAnsi="Times New Roman"/>
                <w:highlight w:val="lightGray"/>
                <w:lang w:val="fr-FR"/>
              </w:rPr>
            </w:pPr>
          </w:p>
          <w:p w:rsidR="0004036E" w:rsidRPr="00085FAE" w:rsidRDefault="0004036E" w:rsidP="000F12B6">
            <w:pPr>
              <w:rPr>
                <w:rFonts w:ascii="Times New Roman" w:hAnsi="Times New Roman"/>
                <w:b/>
                <w:highlight w:val="lightGray"/>
                <w:u w:val="single"/>
                <w:lang w:val="fr-FR"/>
              </w:rPr>
            </w:pPr>
            <w:r w:rsidRPr="00085FAE">
              <w:rPr>
                <w:rFonts w:ascii="Times New Roman" w:hAnsi="Times New Roman"/>
                <w:b/>
                <w:highlight w:val="lightGray"/>
                <w:u w:val="single"/>
                <w:lang w:val="fr-FR"/>
              </w:rPr>
              <w:t>Observations et précisions d</w:t>
            </w:r>
            <w:r w:rsidR="003D1811">
              <w:rPr>
                <w:rFonts w:ascii="Times New Roman" w:hAnsi="Times New Roman"/>
                <w:b/>
                <w:highlight w:val="lightGray"/>
                <w:u w:val="single"/>
                <w:lang w:val="fr-FR"/>
              </w:rPr>
              <w:t>u CMP agriculture :</w:t>
            </w:r>
          </w:p>
          <w:p w:rsidR="0004036E" w:rsidRPr="00085FAE" w:rsidRDefault="0004036E" w:rsidP="000F12B6">
            <w:pPr>
              <w:rPr>
                <w:rFonts w:ascii="Times New Roman" w:hAnsi="Times New Roman"/>
                <w:highlight w:val="lightGray"/>
                <w:lang w:val="fr-FR"/>
              </w:rPr>
            </w:pPr>
          </w:p>
          <w:p w:rsidR="00211EBB" w:rsidRPr="00085FAE" w:rsidRDefault="00054A83" w:rsidP="000F12B6">
            <w:pPr>
              <w:rPr>
                <w:rFonts w:ascii="Times New Roman" w:hAnsi="Times New Roman"/>
                <w:highlight w:val="lightGray"/>
                <w:lang w:val="fr-FR"/>
              </w:rPr>
            </w:pPr>
            <w:r w:rsidRPr="00085FAE">
              <w:rPr>
                <w:rFonts w:ascii="Times New Roman" w:hAnsi="Times New Roman"/>
                <w:highlight w:val="lightGray"/>
                <w:lang w:val="fr-FR"/>
              </w:rPr>
              <w:t xml:space="preserve">1) </w:t>
            </w:r>
            <w:r w:rsidR="00A8099D" w:rsidRPr="00085FAE">
              <w:rPr>
                <w:rFonts w:ascii="Times New Roman" w:hAnsi="Times New Roman"/>
                <w:highlight w:val="lightGray"/>
                <w:lang w:val="fr-FR"/>
              </w:rPr>
              <w:t>L’implication de la plate-forme des bailleurs de fonds dans l’élaboration du PNIA</w:t>
            </w:r>
            <w:r w:rsidR="0004036E" w:rsidRPr="00085FAE">
              <w:rPr>
                <w:rFonts w:ascii="Times New Roman" w:hAnsi="Times New Roman"/>
                <w:highlight w:val="lightGray"/>
                <w:lang w:val="fr-FR"/>
              </w:rPr>
              <w:t xml:space="preserve"> est effective mais</w:t>
            </w:r>
            <w:r w:rsidR="00A8099D" w:rsidRPr="00085FAE">
              <w:rPr>
                <w:rFonts w:ascii="Times New Roman" w:hAnsi="Times New Roman"/>
                <w:highlight w:val="lightGray"/>
                <w:lang w:val="fr-FR"/>
              </w:rPr>
              <w:t xml:space="preserve"> assez chaotique</w:t>
            </w:r>
            <w:r w:rsidR="00211EBB" w:rsidRPr="00085FAE">
              <w:rPr>
                <w:rFonts w:ascii="Times New Roman" w:hAnsi="Times New Roman"/>
                <w:highlight w:val="lightGray"/>
                <w:lang w:val="fr-FR"/>
              </w:rPr>
              <w:t> :</w:t>
            </w:r>
          </w:p>
          <w:p w:rsidR="00211EBB" w:rsidRPr="00085FAE" w:rsidRDefault="00211EBB" w:rsidP="000F12B6">
            <w:pPr>
              <w:rPr>
                <w:rFonts w:ascii="Times New Roman" w:hAnsi="Times New Roman"/>
                <w:highlight w:val="lightGray"/>
                <w:lang w:val="fr-FR"/>
              </w:rPr>
            </w:pPr>
          </w:p>
          <w:p w:rsidR="00211EBB" w:rsidRPr="00085FAE" w:rsidRDefault="00A8099D" w:rsidP="00211EBB">
            <w:pPr>
              <w:pStyle w:val="Paragraphedeliste"/>
              <w:numPr>
                <w:ilvl w:val="0"/>
                <w:numId w:val="7"/>
              </w:numPr>
              <w:rPr>
                <w:rFonts w:ascii="Times New Roman" w:hAnsi="Times New Roman"/>
                <w:highlight w:val="lightGray"/>
                <w:lang w:val="fr-FR"/>
              </w:rPr>
            </w:pPr>
            <w:r w:rsidRPr="00085FAE">
              <w:rPr>
                <w:rFonts w:ascii="Times New Roman" w:hAnsi="Times New Roman"/>
                <w:highlight w:val="lightGray"/>
                <w:lang w:val="fr-FR"/>
              </w:rPr>
              <w:t xml:space="preserve">Le </w:t>
            </w:r>
            <w:r w:rsidR="0004036E" w:rsidRPr="00085FAE">
              <w:rPr>
                <w:rFonts w:ascii="Times New Roman" w:hAnsi="Times New Roman"/>
                <w:highlight w:val="lightGray"/>
                <w:lang w:val="fr-FR"/>
              </w:rPr>
              <w:t>groupe agriculture discute</w:t>
            </w:r>
            <w:r w:rsidRPr="00085FAE">
              <w:rPr>
                <w:rFonts w:ascii="Times New Roman" w:hAnsi="Times New Roman"/>
                <w:highlight w:val="lightGray"/>
                <w:lang w:val="fr-FR"/>
              </w:rPr>
              <w:t xml:space="preserve"> régulièrement</w:t>
            </w:r>
            <w:r w:rsidR="0004036E" w:rsidRPr="00085FAE">
              <w:rPr>
                <w:rFonts w:ascii="Times New Roman" w:hAnsi="Times New Roman"/>
                <w:highlight w:val="lightGray"/>
                <w:lang w:val="fr-FR"/>
              </w:rPr>
              <w:t xml:space="preserve"> du processus PDDAA et donne ses observations</w:t>
            </w:r>
            <w:r w:rsidRPr="00085FAE">
              <w:rPr>
                <w:rFonts w:ascii="Times New Roman" w:hAnsi="Times New Roman"/>
                <w:highlight w:val="lightGray"/>
                <w:lang w:val="fr-FR"/>
              </w:rPr>
              <w:t xml:space="preserve">. </w:t>
            </w:r>
          </w:p>
          <w:p w:rsidR="00211EBB" w:rsidRPr="00085FAE" w:rsidRDefault="00A8099D" w:rsidP="000F12B6">
            <w:pPr>
              <w:pStyle w:val="Paragraphedeliste"/>
              <w:numPr>
                <w:ilvl w:val="0"/>
                <w:numId w:val="7"/>
              </w:numPr>
              <w:rPr>
                <w:rFonts w:ascii="Times New Roman" w:hAnsi="Times New Roman"/>
                <w:highlight w:val="lightGray"/>
                <w:lang w:val="fr-FR"/>
              </w:rPr>
            </w:pPr>
            <w:r w:rsidRPr="00085FAE">
              <w:rPr>
                <w:rFonts w:ascii="Times New Roman" w:hAnsi="Times New Roman"/>
                <w:highlight w:val="lightGray"/>
                <w:lang w:val="fr-FR"/>
              </w:rPr>
              <w:t xml:space="preserve">Le suivi par le groupe forêt-environnement est </w:t>
            </w:r>
            <w:r w:rsidR="0004036E" w:rsidRPr="00085FAE">
              <w:rPr>
                <w:rFonts w:ascii="Times New Roman" w:hAnsi="Times New Roman"/>
                <w:highlight w:val="lightGray"/>
                <w:lang w:val="fr-FR"/>
              </w:rPr>
              <w:t xml:space="preserve">en revanche </w:t>
            </w:r>
            <w:r w:rsidRPr="00085FAE">
              <w:rPr>
                <w:rFonts w:ascii="Times New Roman" w:hAnsi="Times New Roman"/>
                <w:highlight w:val="lightGray"/>
                <w:lang w:val="fr-FR"/>
              </w:rPr>
              <w:t>marginal</w:t>
            </w:r>
            <w:r w:rsidR="0004036E" w:rsidRPr="00085FAE">
              <w:rPr>
                <w:rFonts w:ascii="Times New Roman" w:hAnsi="Times New Roman"/>
                <w:highlight w:val="lightGray"/>
                <w:lang w:val="fr-FR"/>
              </w:rPr>
              <w:t xml:space="preserve"> : le PNIA n’est pas un sujet évoqué par le ministère avec lequel il échange traditionnellement (le ministère des forêts). Cela questionne sur la bonne prise en compte des enjeux forestiers, biodiversité et environnementaux dans le PNIA. </w:t>
            </w:r>
          </w:p>
          <w:p w:rsidR="00A8099D" w:rsidRPr="00085FAE" w:rsidRDefault="00A8099D" w:rsidP="000F12B6">
            <w:pPr>
              <w:pStyle w:val="Paragraphedeliste"/>
              <w:numPr>
                <w:ilvl w:val="0"/>
                <w:numId w:val="7"/>
              </w:numPr>
              <w:rPr>
                <w:rFonts w:ascii="Times New Roman" w:hAnsi="Times New Roman"/>
                <w:highlight w:val="lightGray"/>
                <w:lang w:val="fr-FR"/>
              </w:rPr>
            </w:pPr>
            <w:r w:rsidRPr="00085FAE">
              <w:rPr>
                <w:rFonts w:ascii="Times New Roman" w:hAnsi="Times New Roman"/>
                <w:highlight w:val="lightGray"/>
                <w:lang w:val="fr-FR"/>
              </w:rPr>
              <w:t xml:space="preserve">Au niveau des chefs de mission, </w:t>
            </w:r>
            <w:r w:rsidR="0004036E" w:rsidRPr="00085FAE">
              <w:rPr>
                <w:rFonts w:ascii="Times New Roman" w:hAnsi="Times New Roman"/>
                <w:highlight w:val="lightGray"/>
                <w:lang w:val="fr-FR"/>
              </w:rPr>
              <w:t xml:space="preserve">des débats ont lieu. </w:t>
            </w:r>
            <w:r w:rsidR="00054A83" w:rsidRPr="00085FAE">
              <w:rPr>
                <w:rFonts w:ascii="Times New Roman" w:hAnsi="Times New Roman"/>
                <w:highlight w:val="lightGray"/>
                <w:lang w:val="fr-FR"/>
              </w:rPr>
              <w:t>Observons à cet égard</w:t>
            </w:r>
            <w:r w:rsidR="0004036E" w:rsidRPr="00085FAE">
              <w:rPr>
                <w:rFonts w:ascii="Times New Roman" w:hAnsi="Times New Roman"/>
                <w:highlight w:val="lightGray"/>
                <w:lang w:val="fr-FR"/>
              </w:rPr>
              <w:t xml:space="preserve"> une i</w:t>
            </w:r>
            <w:r w:rsidRPr="00085FAE">
              <w:rPr>
                <w:rFonts w:ascii="Times New Roman" w:hAnsi="Times New Roman"/>
                <w:highlight w:val="lightGray"/>
                <w:lang w:val="fr-FR"/>
              </w:rPr>
              <w:t>nitiative intéressante de dialogue politique</w:t>
            </w:r>
            <w:r w:rsidR="0004036E" w:rsidRPr="00085FAE">
              <w:rPr>
                <w:rFonts w:ascii="Times New Roman" w:hAnsi="Times New Roman"/>
                <w:highlight w:val="lightGray"/>
                <w:lang w:val="fr-FR"/>
              </w:rPr>
              <w:t xml:space="preserve"> : présidé par Nicolas Berlanga, chef de la coopération européenne, puis </w:t>
            </w:r>
            <w:r w:rsidR="00211EBB" w:rsidRPr="00085FAE">
              <w:rPr>
                <w:rFonts w:ascii="Times New Roman" w:hAnsi="Times New Roman"/>
                <w:highlight w:val="lightGray"/>
                <w:lang w:val="fr-FR"/>
              </w:rPr>
              <w:t xml:space="preserve">par </w:t>
            </w:r>
            <w:r w:rsidR="0004036E" w:rsidRPr="00085FAE">
              <w:rPr>
                <w:rFonts w:ascii="Times New Roman" w:hAnsi="Times New Roman"/>
                <w:highlight w:val="lightGray"/>
                <w:lang w:val="fr-FR"/>
              </w:rPr>
              <w:t xml:space="preserve">Najat </w:t>
            </w:r>
            <w:proofErr w:type="spellStart"/>
            <w:r w:rsidR="0004036E" w:rsidRPr="00085FAE">
              <w:rPr>
                <w:rFonts w:ascii="Times New Roman" w:hAnsi="Times New Roman"/>
                <w:highlight w:val="lightGray"/>
                <w:lang w:val="fr-FR"/>
              </w:rPr>
              <w:t>Rochdi</w:t>
            </w:r>
            <w:proofErr w:type="spellEnd"/>
            <w:r w:rsidR="0004036E" w:rsidRPr="00085FAE">
              <w:rPr>
                <w:rFonts w:ascii="Times New Roman" w:hAnsi="Times New Roman"/>
                <w:highlight w:val="lightGray"/>
                <w:lang w:val="fr-FR"/>
              </w:rPr>
              <w:t xml:space="preserve">, représentante du système des Nations Unies, le CMP a mené depuis 2 ans, plusieurs </w:t>
            </w:r>
            <w:r w:rsidRPr="00085FAE">
              <w:rPr>
                <w:rFonts w:ascii="Times New Roman" w:hAnsi="Times New Roman"/>
                <w:highlight w:val="lightGray"/>
                <w:lang w:val="fr-FR"/>
              </w:rPr>
              <w:t>dialogue</w:t>
            </w:r>
            <w:r w:rsidR="0004036E" w:rsidRPr="00085FAE">
              <w:rPr>
                <w:rFonts w:ascii="Times New Roman" w:hAnsi="Times New Roman"/>
                <w:highlight w:val="lightGray"/>
                <w:lang w:val="fr-FR"/>
              </w:rPr>
              <w:t>s politiques</w:t>
            </w:r>
            <w:r w:rsidRPr="00085FAE">
              <w:rPr>
                <w:rFonts w:ascii="Times New Roman" w:hAnsi="Times New Roman"/>
                <w:highlight w:val="lightGray"/>
                <w:lang w:val="fr-FR"/>
              </w:rPr>
              <w:t xml:space="preserve"> élargi</w:t>
            </w:r>
            <w:r w:rsidR="0004036E" w:rsidRPr="00085FAE">
              <w:rPr>
                <w:rFonts w:ascii="Times New Roman" w:hAnsi="Times New Roman"/>
                <w:highlight w:val="lightGray"/>
                <w:lang w:val="fr-FR"/>
              </w:rPr>
              <w:t>s</w:t>
            </w:r>
            <w:r w:rsidRPr="00085FAE">
              <w:rPr>
                <w:rFonts w:ascii="Times New Roman" w:hAnsi="Times New Roman"/>
                <w:highlight w:val="lightGray"/>
                <w:lang w:val="fr-FR"/>
              </w:rPr>
              <w:t xml:space="preserve"> sur le PDDAA </w:t>
            </w:r>
            <w:r w:rsidR="00054A83" w:rsidRPr="00085FAE">
              <w:rPr>
                <w:rFonts w:ascii="Times New Roman" w:hAnsi="Times New Roman"/>
                <w:highlight w:val="lightGray"/>
                <w:lang w:val="fr-FR"/>
              </w:rPr>
              <w:t>avec</w:t>
            </w:r>
            <w:r w:rsidRPr="00085FAE">
              <w:rPr>
                <w:rFonts w:ascii="Times New Roman" w:hAnsi="Times New Roman"/>
                <w:highlight w:val="lightGray"/>
                <w:lang w:val="fr-FR"/>
              </w:rPr>
              <w:t xml:space="preserve"> différents ministères et tous le</w:t>
            </w:r>
            <w:r w:rsidR="0004036E" w:rsidRPr="00085FAE">
              <w:rPr>
                <w:rFonts w:ascii="Times New Roman" w:hAnsi="Times New Roman"/>
                <w:highlight w:val="lightGray"/>
                <w:lang w:val="fr-FR"/>
              </w:rPr>
              <w:t>s PTF</w:t>
            </w:r>
            <w:r w:rsidRPr="00085FAE">
              <w:rPr>
                <w:rFonts w:ascii="Times New Roman" w:hAnsi="Times New Roman"/>
                <w:highlight w:val="lightGray"/>
                <w:lang w:val="fr-FR"/>
              </w:rPr>
              <w:t xml:space="preserve">. </w:t>
            </w:r>
          </w:p>
          <w:p w:rsidR="00B742EC" w:rsidRPr="00085FAE" w:rsidRDefault="00B742EC" w:rsidP="000F12B6">
            <w:pPr>
              <w:rPr>
                <w:rFonts w:ascii="Times New Roman" w:hAnsi="Times New Roman"/>
                <w:highlight w:val="lightGray"/>
                <w:lang w:val="fr-FR"/>
              </w:rPr>
            </w:pPr>
          </w:p>
          <w:p w:rsidR="00A80C21" w:rsidRPr="00085FAE" w:rsidRDefault="00054A83" w:rsidP="005D41D5">
            <w:pPr>
              <w:rPr>
                <w:rFonts w:ascii="Times New Roman" w:hAnsi="Times New Roman"/>
                <w:highlight w:val="lightGray"/>
                <w:lang w:val="fr-FR"/>
              </w:rPr>
            </w:pPr>
            <w:r w:rsidRPr="00085FAE">
              <w:rPr>
                <w:rFonts w:ascii="Times New Roman" w:hAnsi="Times New Roman"/>
                <w:highlight w:val="lightGray"/>
                <w:lang w:val="fr-FR"/>
              </w:rPr>
              <w:t xml:space="preserve">2) Le processus PDDAA a été engagé tardivement (adhésion du Cameroun à l’initiative en 2011). Il </w:t>
            </w:r>
            <w:r w:rsidR="000B53F2" w:rsidRPr="00085FAE">
              <w:rPr>
                <w:rFonts w:ascii="Times New Roman" w:hAnsi="Times New Roman"/>
                <w:highlight w:val="lightGray"/>
                <w:lang w:val="fr-FR"/>
              </w:rPr>
              <w:t xml:space="preserve">s’inscrit dans le cadre d’une réforme des finances publiques déjà bien avancée. Plusieurs programmes de coopération portent sur ce sujet </w:t>
            </w:r>
            <w:r w:rsidR="00211EBB" w:rsidRPr="00085FAE">
              <w:rPr>
                <w:rFonts w:ascii="Times New Roman" w:hAnsi="Times New Roman"/>
                <w:highlight w:val="lightGray"/>
                <w:lang w:val="fr-FR"/>
              </w:rPr>
              <w:t xml:space="preserve">et </w:t>
            </w:r>
            <w:r w:rsidR="000B53F2" w:rsidRPr="00085FAE">
              <w:rPr>
                <w:rFonts w:ascii="Times New Roman" w:hAnsi="Times New Roman"/>
                <w:highlight w:val="lightGray"/>
                <w:lang w:val="fr-FR"/>
              </w:rPr>
              <w:t xml:space="preserve">beaucoup d’entre eux ont une incidence, directe ou indirecte, sur la programmation des investissements dans le secteur agricole. Le processus PDDAA </w:t>
            </w:r>
            <w:r w:rsidR="00211EBB" w:rsidRPr="00085FAE">
              <w:rPr>
                <w:rFonts w:ascii="Times New Roman" w:hAnsi="Times New Roman"/>
                <w:highlight w:val="lightGray"/>
                <w:lang w:val="fr-FR"/>
              </w:rPr>
              <w:t>a pour défi de</w:t>
            </w:r>
            <w:r w:rsidR="000B53F2" w:rsidRPr="00085FAE">
              <w:rPr>
                <w:rFonts w:ascii="Times New Roman" w:hAnsi="Times New Roman"/>
                <w:highlight w:val="lightGray"/>
                <w:lang w:val="fr-FR"/>
              </w:rPr>
              <w:t xml:space="preserve"> s’harmoniser avec ces initiatives d’appui à la « gouvernance agricole ». C’est particulièrement le cas avec la définition de la stratégie du secteur rural, de laquelle le PNIA doit théoriquement découler (il en est le cadre opérationnel). </w:t>
            </w:r>
          </w:p>
          <w:p w:rsidR="000B53F2" w:rsidRPr="00085FAE" w:rsidRDefault="000B53F2" w:rsidP="005D41D5">
            <w:pPr>
              <w:rPr>
                <w:rFonts w:ascii="Times New Roman" w:hAnsi="Times New Roman"/>
                <w:highlight w:val="lightGray"/>
                <w:lang w:val="fr-FR"/>
              </w:rPr>
            </w:pPr>
          </w:p>
          <w:p w:rsidR="00F35C28" w:rsidRPr="00B742EC" w:rsidRDefault="00A8099D" w:rsidP="00A80C21">
            <w:pPr>
              <w:rPr>
                <w:rFonts w:ascii="Times New Roman" w:hAnsi="Times New Roman"/>
                <w:lang w:val="fr-FR"/>
              </w:rPr>
            </w:pPr>
            <w:r w:rsidRPr="00085FAE">
              <w:rPr>
                <w:rFonts w:ascii="Times New Roman" w:hAnsi="Times New Roman"/>
                <w:highlight w:val="lightGray"/>
                <w:lang w:val="fr-FR"/>
              </w:rPr>
              <w:t xml:space="preserve">Or, la rédaction du PNIA sera bientôt </w:t>
            </w:r>
            <w:r w:rsidR="00A80C21" w:rsidRPr="00085FAE">
              <w:rPr>
                <w:rFonts w:ascii="Times New Roman" w:hAnsi="Times New Roman"/>
                <w:highlight w:val="lightGray"/>
                <w:lang w:val="fr-FR"/>
              </w:rPr>
              <w:t>terminée</w:t>
            </w:r>
            <w:r w:rsidRPr="00085FAE">
              <w:rPr>
                <w:rFonts w:ascii="Times New Roman" w:hAnsi="Times New Roman"/>
                <w:highlight w:val="lightGray"/>
                <w:lang w:val="fr-FR"/>
              </w:rPr>
              <w:t xml:space="preserve">, sans </w:t>
            </w:r>
            <w:r w:rsidR="005D41D5" w:rsidRPr="00085FAE">
              <w:rPr>
                <w:rFonts w:ascii="Times New Roman" w:hAnsi="Times New Roman"/>
                <w:highlight w:val="lightGray"/>
                <w:lang w:val="fr-FR"/>
              </w:rPr>
              <w:t xml:space="preserve">que la stratégie du secteur rural, </w:t>
            </w:r>
            <w:r w:rsidRPr="00085FAE">
              <w:rPr>
                <w:rFonts w:ascii="Times New Roman" w:hAnsi="Times New Roman"/>
                <w:highlight w:val="lightGray"/>
                <w:lang w:val="fr-FR"/>
              </w:rPr>
              <w:t xml:space="preserve">processus qui </w:t>
            </w:r>
            <w:r w:rsidR="005D41D5" w:rsidRPr="00085FAE">
              <w:rPr>
                <w:rFonts w:ascii="Times New Roman" w:hAnsi="Times New Roman"/>
                <w:highlight w:val="lightGray"/>
                <w:lang w:val="fr-FR"/>
              </w:rPr>
              <w:t>est</w:t>
            </w:r>
            <w:r w:rsidRPr="00085FAE">
              <w:rPr>
                <w:rFonts w:ascii="Times New Roman" w:hAnsi="Times New Roman"/>
                <w:highlight w:val="lightGray"/>
                <w:lang w:val="fr-FR"/>
              </w:rPr>
              <w:t xml:space="preserve"> sensé</w:t>
            </w:r>
            <w:r w:rsidR="005D41D5" w:rsidRPr="00085FAE">
              <w:rPr>
                <w:rFonts w:ascii="Times New Roman" w:hAnsi="Times New Roman"/>
                <w:highlight w:val="lightGray"/>
                <w:lang w:val="fr-FR"/>
              </w:rPr>
              <w:t xml:space="preserve"> le nourrir ne soient </w:t>
            </w:r>
            <w:r w:rsidR="00A80C21" w:rsidRPr="00085FAE">
              <w:rPr>
                <w:rFonts w:ascii="Times New Roman" w:hAnsi="Times New Roman"/>
                <w:highlight w:val="lightGray"/>
                <w:lang w:val="fr-FR"/>
              </w:rPr>
              <w:t>achevée</w:t>
            </w:r>
            <w:r w:rsidR="005D41D5" w:rsidRPr="00085FAE">
              <w:rPr>
                <w:rFonts w:ascii="Times New Roman" w:hAnsi="Times New Roman"/>
                <w:highlight w:val="lightGray"/>
                <w:lang w:val="fr-FR"/>
              </w:rPr>
              <w:t>.</w:t>
            </w:r>
            <w:r w:rsidR="00A80C21" w:rsidRPr="00085FAE">
              <w:rPr>
                <w:rFonts w:ascii="Times New Roman" w:hAnsi="Times New Roman"/>
                <w:highlight w:val="lightGray"/>
                <w:lang w:val="fr-FR"/>
              </w:rPr>
              <w:t xml:space="preserve"> Cela met en exergue les faiblesses de coordination entre PTF</w:t>
            </w:r>
            <w:r w:rsidR="003D1811">
              <w:rPr>
                <w:rFonts w:ascii="Times New Roman" w:hAnsi="Times New Roman"/>
                <w:highlight w:val="lightGray"/>
                <w:lang w:val="fr-FR"/>
              </w:rPr>
              <w:t xml:space="preserve"> et un manque de cohérence dans le leadership du Gouvernement</w:t>
            </w:r>
            <w:r w:rsidR="00A80C21" w:rsidRPr="00085FAE">
              <w:rPr>
                <w:rFonts w:ascii="Times New Roman" w:hAnsi="Times New Roman"/>
                <w:highlight w:val="lightGray"/>
                <w:lang w:val="fr-FR"/>
              </w:rPr>
              <w:t>.</w:t>
            </w:r>
          </w:p>
        </w:tc>
        <w:tc>
          <w:tcPr>
            <w:tcW w:w="2070" w:type="dxa"/>
            <w:vMerge/>
          </w:tcPr>
          <w:p w:rsidR="00F35C28" w:rsidRPr="0004036E" w:rsidRDefault="00F35C28" w:rsidP="000F12B6">
            <w:pPr>
              <w:pStyle w:val="Titre2"/>
              <w:outlineLvl w:val="1"/>
              <w:rPr>
                <w:rFonts w:ascii="Times New Roman" w:hAnsi="Times New Roman"/>
                <w:lang w:val="fr-FR"/>
              </w:rPr>
            </w:pPr>
          </w:p>
        </w:tc>
      </w:tr>
      <w:tr w:rsidR="00F35C28" w:rsidRPr="00C62074" w:rsidTr="005E6AEB">
        <w:trPr>
          <w:trHeight w:val="1094"/>
        </w:trPr>
        <w:tc>
          <w:tcPr>
            <w:tcW w:w="7578" w:type="dxa"/>
            <w:shd w:val="clear" w:color="auto" w:fill="DBE5F1" w:themeFill="accent1" w:themeFillTint="33"/>
          </w:tcPr>
          <w:p w:rsidR="00F35C28" w:rsidRPr="005E6AEB" w:rsidRDefault="00F35C28" w:rsidP="005E6AEB">
            <w:pPr>
              <w:spacing w:line="360" w:lineRule="auto"/>
              <w:jc w:val="both"/>
              <w:rPr>
                <w:rFonts w:asciiTheme="minorHAnsi" w:hAnsiTheme="minorHAnsi"/>
                <w:b/>
                <w:lang w:val="fr-FR"/>
              </w:rPr>
            </w:pPr>
            <w:r w:rsidRPr="005E6AEB">
              <w:rPr>
                <w:rFonts w:asciiTheme="minorHAnsi" w:hAnsiTheme="minorHAnsi"/>
                <w:b/>
                <w:lang w:val="fr-FR"/>
              </w:rPr>
              <w:t xml:space="preserve">2. </w:t>
            </w:r>
            <w:r w:rsidR="005E4777" w:rsidRPr="005E6AEB">
              <w:rPr>
                <w:rFonts w:asciiTheme="minorHAnsi" w:hAnsiTheme="minorHAnsi"/>
                <w:b/>
                <w:lang w:val="fr-FR"/>
              </w:rPr>
              <w:t xml:space="preserve">Comment évaluez-vous les progrès que </w:t>
            </w:r>
            <w:r w:rsidR="005E6AEB">
              <w:rPr>
                <w:rFonts w:asciiTheme="minorHAnsi" w:hAnsiTheme="minorHAnsi"/>
                <w:b/>
                <w:lang w:val="fr-FR"/>
              </w:rPr>
              <w:t>le</w:t>
            </w:r>
            <w:r w:rsidR="005E4777" w:rsidRPr="005E6AEB">
              <w:rPr>
                <w:rFonts w:asciiTheme="minorHAnsi" w:hAnsiTheme="minorHAnsi"/>
                <w:b/>
                <w:lang w:val="fr-FR"/>
              </w:rPr>
              <w:t xml:space="preserve"> pays et les bailleurs de fonds ont enregistrés </w:t>
            </w:r>
            <w:r w:rsidR="005E6AEB">
              <w:rPr>
                <w:rFonts w:asciiTheme="minorHAnsi" w:hAnsiTheme="minorHAnsi"/>
                <w:b/>
                <w:lang w:val="fr-FR"/>
              </w:rPr>
              <w:t>dans ​​la mise en œuvre de l</w:t>
            </w:r>
            <w:r w:rsidR="005E4777" w:rsidRPr="005E6AEB">
              <w:rPr>
                <w:rFonts w:asciiTheme="minorHAnsi" w:hAnsiTheme="minorHAnsi"/>
                <w:b/>
                <w:lang w:val="fr-FR"/>
              </w:rPr>
              <w:t xml:space="preserve">a planification axée sur des </w:t>
            </w:r>
            <w:r w:rsidR="005E4777" w:rsidRPr="007238D5">
              <w:rPr>
                <w:rFonts w:asciiTheme="minorHAnsi" w:hAnsiTheme="minorHAnsi"/>
                <w:b/>
                <w:lang w:val="fr-FR"/>
              </w:rPr>
              <w:t>résultats</w:t>
            </w:r>
            <w:r w:rsidR="005E4777" w:rsidRPr="005E6AEB">
              <w:rPr>
                <w:rFonts w:asciiTheme="minorHAnsi" w:hAnsiTheme="minorHAnsi"/>
                <w:b/>
                <w:lang w:val="fr-FR"/>
              </w:rPr>
              <w:t xml:space="preserve"> ?</w:t>
            </w:r>
          </w:p>
        </w:tc>
        <w:tc>
          <w:tcPr>
            <w:tcW w:w="2070" w:type="dxa"/>
            <w:vMerge w:val="restart"/>
          </w:tcPr>
          <w:p w:rsidR="00F35C28" w:rsidRPr="00085FAE" w:rsidRDefault="00F35C28" w:rsidP="00F35C28">
            <w:pPr>
              <w:pStyle w:val="Titre2"/>
              <w:spacing w:line="360" w:lineRule="auto"/>
              <w:outlineLvl w:val="1"/>
              <w:rPr>
                <w:rFonts w:asciiTheme="minorHAnsi" w:hAnsiTheme="minorHAnsi"/>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r w:rsidRPr="00085FAE">
              <w:rPr>
                <w:b/>
                <w:highlight w:val="lightGray"/>
                <w:lang w:val="fr-FR"/>
              </w:rPr>
              <w:t>Note : 0/2</w:t>
            </w:r>
          </w:p>
        </w:tc>
      </w:tr>
      <w:tr w:rsidR="00F35C28" w:rsidRPr="003D1811" w:rsidTr="005E6AEB">
        <w:trPr>
          <w:trHeight w:val="1093"/>
        </w:trPr>
        <w:tc>
          <w:tcPr>
            <w:tcW w:w="7578" w:type="dxa"/>
          </w:tcPr>
          <w:p w:rsidR="00F35C28" w:rsidRPr="00300E4A" w:rsidRDefault="005E4777" w:rsidP="005E6AEB">
            <w:pPr>
              <w:spacing w:line="360" w:lineRule="auto"/>
              <w:jc w:val="both"/>
              <w:rPr>
                <w:rFonts w:asciiTheme="minorHAnsi" w:hAnsiTheme="minorHAnsi"/>
                <w:u w:val="single"/>
                <w:lang w:val="fr-FR"/>
              </w:rPr>
            </w:pPr>
            <w:r w:rsidRPr="00300E4A">
              <w:rPr>
                <w:rFonts w:asciiTheme="minorHAnsi" w:hAnsiTheme="minorHAnsi"/>
                <w:u w:val="single"/>
                <w:lang w:val="fr-FR"/>
              </w:rPr>
              <w:lastRenderedPageBreak/>
              <w:t xml:space="preserve">Explicatif </w:t>
            </w:r>
            <w:r w:rsidR="00F35C28" w:rsidRPr="00300E4A">
              <w:rPr>
                <w:rFonts w:asciiTheme="minorHAnsi" w:hAnsiTheme="minorHAnsi"/>
                <w:u w:val="single"/>
                <w:lang w:val="fr-FR"/>
              </w:rPr>
              <w:t>:</w:t>
            </w:r>
          </w:p>
          <w:p w:rsidR="00F35C28" w:rsidRPr="00300E4A" w:rsidRDefault="00A34DC1" w:rsidP="005E6AEB">
            <w:pPr>
              <w:pStyle w:val="En-tte"/>
              <w:spacing w:line="360" w:lineRule="auto"/>
              <w:jc w:val="both"/>
              <w:rPr>
                <w:rFonts w:asciiTheme="minorHAnsi" w:hAnsiTheme="minorHAnsi"/>
                <w:lang w:val="fr-FR"/>
              </w:rPr>
            </w:pPr>
            <w:r>
              <w:rPr>
                <w:lang w:val="fr-FR"/>
              </w:rPr>
              <w:t>Plusieurs exemples de l</w:t>
            </w:r>
            <w:r w:rsidR="00483FB7" w:rsidRPr="00300E4A">
              <w:rPr>
                <w:lang w:val="fr-FR"/>
              </w:rPr>
              <w:t>a</w:t>
            </w:r>
            <w:r w:rsidR="0020097E" w:rsidRPr="00300E4A">
              <w:rPr>
                <w:lang w:val="fr-FR"/>
              </w:rPr>
              <w:t xml:space="preserve"> planification axée sur les résultats</w:t>
            </w:r>
            <w:r w:rsidR="005E4777" w:rsidRPr="00300E4A">
              <w:rPr>
                <w:lang w:val="fr-FR"/>
              </w:rPr>
              <w:t xml:space="preserve"> </w:t>
            </w:r>
            <w:r w:rsidR="00483FB7" w:rsidRPr="00300E4A">
              <w:rPr>
                <w:lang w:val="fr-FR"/>
              </w:rPr>
              <w:t>inclu</w:t>
            </w:r>
            <w:r>
              <w:rPr>
                <w:lang w:val="fr-FR"/>
              </w:rPr>
              <w:t>en</w:t>
            </w:r>
            <w:r w:rsidR="00483FB7" w:rsidRPr="00300E4A">
              <w:rPr>
                <w:lang w:val="fr-FR"/>
              </w:rPr>
              <w:t>t</w:t>
            </w:r>
            <w:r w:rsidR="0020097E" w:rsidRPr="00300E4A">
              <w:rPr>
                <w:lang w:val="fr-FR"/>
              </w:rPr>
              <w:t xml:space="preserve"> l'identification des priorités-clés </w:t>
            </w:r>
            <w:r w:rsidR="005E4777" w:rsidRPr="00300E4A">
              <w:rPr>
                <w:lang w:val="fr-FR"/>
              </w:rPr>
              <w:t>d'investissement et les questions</w:t>
            </w:r>
            <w:r w:rsidR="0020097E" w:rsidRPr="00300E4A">
              <w:rPr>
                <w:lang w:val="fr-FR"/>
              </w:rPr>
              <w:t xml:space="preserve"> liées </w:t>
            </w:r>
            <w:r w:rsidR="005E6AEB">
              <w:rPr>
                <w:lang w:val="fr-FR"/>
              </w:rPr>
              <w:t>conjointement aux</w:t>
            </w:r>
            <w:r w:rsidR="0020097E" w:rsidRPr="00300E4A">
              <w:rPr>
                <w:lang w:val="fr-FR"/>
              </w:rPr>
              <w:t xml:space="preserve"> secteurs privé et public ; </w:t>
            </w:r>
            <w:r w:rsidR="006D7605" w:rsidRPr="00300E4A">
              <w:rPr>
                <w:lang w:val="fr-FR"/>
              </w:rPr>
              <w:t xml:space="preserve">la disponibilité </w:t>
            </w:r>
            <w:r w:rsidR="006D7605">
              <w:rPr>
                <w:lang w:val="fr-FR"/>
              </w:rPr>
              <w:t>de la</w:t>
            </w:r>
            <w:r w:rsidR="00483FB7" w:rsidRPr="00300E4A">
              <w:rPr>
                <w:lang w:val="fr-FR"/>
              </w:rPr>
              <w:t xml:space="preserve"> </w:t>
            </w:r>
            <w:r w:rsidR="006D7605">
              <w:rPr>
                <w:lang w:val="fr-FR"/>
              </w:rPr>
              <w:t xml:space="preserve">capacité nécessaire </w:t>
            </w:r>
            <w:r w:rsidR="005E4777" w:rsidRPr="00300E4A">
              <w:rPr>
                <w:lang w:val="fr-FR"/>
              </w:rPr>
              <w:t xml:space="preserve">pour </w:t>
            </w:r>
            <w:r w:rsidR="005E6AEB">
              <w:rPr>
                <w:lang w:val="fr-FR"/>
              </w:rPr>
              <w:t>réaliser</w:t>
            </w:r>
            <w:r w:rsidR="005E4777" w:rsidRPr="00300E4A">
              <w:rPr>
                <w:lang w:val="fr-FR"/>
              </w:rPr>
              <w:t xml:space="preserve"> </w:t>
            </w:r>
            <w:r w:rsidR="005E6AEB">
              <w:rPr>
                <w:lang w:val="fr-FR"/>
              </w:rPr>
              <w:t>le bilan,</w:t>
            </w:r>
            <w:r w:rsidR="00483FB7" w:rsidRPr="00300E4A">
              <w:rPr>
                <w:lang w:val="fr-FR"/>
              </w:rPr>
              <w:t xml:space="preserve"> l</w:t>
            </w:r>
            <w:r w:rsidR="005E4777" w:rsidRPr="00300E4A">
              <w:rPr>
                <w:lang w:val="fr-FR"/>
              </w:rPr>
              <w:t xml:space="preserve">'analyse des investissements et de la planification </w:t>
            </w:r>
            <w:r w:rsidR="005E6AEB">
              <w:rPr>
                <w:lang w:val="fr-FR"/>
              </w:rPr>
              <w:t>axée sur les résultats (</w:t>
            </w:r>
            <w:r w:rsidR="00483FB7" w:rsidRPr="00300E4A">
              <w:rPr>
                <w:lang w:val="fr-FR"/>
              </w:rPr>
              <w:t xml:space="preserve">Par exemple : en </w:t>
            </w:r>
            <w:r w:rsidR="005E6AEB">
              <w:rPr>
                <w:lang w:val="fr-FR"/>
              </w:rPr>
              <w:t xml:space="preserve">finançant une expertise supplémentaire </w:t>
            </w:r>
            <w:r w:rsidR="005E4777" w:rsidRPr="00300E4A">
              <w:rPr>
                <w:lang w:val="fr-FR"/>
              </w:rPr>
              <w:t xml:space="preserve">en cas de besoin ; </w:t>
            </w:r>
            <w:r w:rsidR="00483FB7" w:rsidRPr="00300E4A">
              <w:rPr>
                <w:lang w:val="fr-FR"/>
              </w:rPr>
              <w:t>en examinant l</w:t>
            </w:r>
            <w:r w:rsidR="005E4777" w:rsidRPr="00300E4A">
              <w:rPr>
                <w:lang w:val="fr-FR"/>
              </w:rPr>
              <w:t xml:space="preserve">es termes de référence pour </w:t>
            </w:r>
            <w:r w:rsidR="00483FB7" w:rsidRPr="00300E4A">
              <w:rPr>
                <w:lang w:val="fr-FR"/>
              </w:rPr>
              <w:t>la réalisation du bilan et d</w:t>
            </w:r>
            <w:r w:rsidR="005E4777" w:rsidRPr="00300E4A">
              <w:rPr>
                <w:lang w:val="fr-FR"/>
              </w:rPr>
              <w:t>es études analytiques</w:t>
            </w:r>
            <w:r w:rsidR="00483FB7" w:rsidRPr="00300E4A">
              <w:rPr>
                <w:lang w:val="fr-FR"/>
              </w:rPr>
              <w:t> ;</w:t>
            </w:r>
            <w:r w:rsidR="005E4777" w:rsidRPr="00300E4A">
              <w:rPr>
                <w:lang w:val="fr-FR"/>
              </w:rPr>
              <w:t xml:space="preserve"> et en comm</w:t>
            </w:r>
            <w:r w:rsidR="00483FB7" w:rsidRPr="00300E4A">
              <w:rPr>
                <w:lang w:val="fr-FR"/>
              </w:rPr>
              <w:t>entant les rapports techniques</w:t>
            </w:r>
            <w:r w:rsidR="005E6AEB">
              <w:rPr>
                <w:lang w:val="fr-FR"/>
              </w:rPr>
              <w:t>)</w:t>
            </w:r>
            <w:r w:rsidR="00483FB7" w:rsidRPr="00300E4A">
              <w:rPr>
                <w:lang w:val="fr-FR"/>
              </w:rPr>
              <w:t> ;</w:t>
            </w:r>
            <w:r w:rsidR="005E4777" w:rsidRPr="00300E4A">
              <w:rPr>
                <w:lang w:val="fr-FR"/>
              </w:rPr>
              <w:t xml:space="preserve"> le partage de connaissance</w:t>
            </w:r>
            <w:r w:rsidR="00483FB7" w:rsidRPr="00300E4A">
              <w:rPr>
                <w:lang w:val="fr-FR"/>
              </w:rPr>
              <w:t>s</w:t>
            </w:r>
            <w:r w:rsidR="005E4777" w:rsidRPr="00300E4A">
              <w:rPr>
                <w:lang w:val="fr-FR"/>
              </w:rPr>
              <w:t xml:space="preserve"> </w:t>
            </w:r>
            <w:r w:rsidR="00136380">
              <w:rPr>
                <w:lang w:val="fr-FR"/>
              </w:rPr>
              <w:t xml:space="preserve">issues </w:t>
            </w:r>
            <w:r w:rsidR="005E4777" w:rsidRPr="00300E4A">
              <w:rPr>
                <w:lang w:val="fr-FR"/>
              </w:rPr>
              <w:t xml:space="preserve">des résultats de la recherche pour appuyer la prise de décisions </w:t>
            </w:r>
            <w:r w:rsidR="00483FB7" w:rsidRPr="00300E4A">
              <w:rPr>
                <w:lang w:val="fr-FR"/>
              </w:rPr>
              <w:t>axée sur les résultats ;</w:t>
            </w:r>
            <w:r w:rsidR="00B15D07" w:rsidRPr="00300E4A">
              <w:rPr>
                <w:lang w:val="fr-FR"/>
              </w:rPr>
              <w:t xml:space="preserve"> </w:t>
            </w:r>
            <w:r w:rsidR="005E6AEB">
              <w:rPr>
                <w:lang w:val="fr-FR"/>
              </w:rPr>
              <w:t>un</w:t>
            </w:r>
            <w:r w:rsidR="00B15D07" w:rsidRPr="00300E4A">
              <w:rPr>
                <w:lang w:val="fr-FR"/>
              </w:rPr>
              <w:t xml:space="preserve"> </w:t>
            </w:r>
            <w:r w:rsidR="005E6AEB">
              <w:rPr>
                <w:lang w:val="fr-FR"/>
              </w:rPr>
              <w:t>appui</w:t>
            </w:r>
            <w:r w:rsidR="00B15D07" w:rsidRPr="00300E4A">
              <w:rPr>
                <w:lang w:val="fr-FR"/>
              </w:rPr>
              <w:t xml:space="preserve"> pour l’</w:t>
            </w:r>
            <w:r w:rsidR="005E4777" w:rsidRPr="00300E4A">
              <w:rPr>
                <w:lang w:val="fr-FR"/>
              </w:rPr>
              <w:t>évaluation</w:t>
            </w:r>
            <w:r w:rsidR="005E6AEB">
              <w:rPr>
                <w:lang w:val="fr-FR"/>
              </w:rPr>
              <w:t xml:space="preserve"> et l’estimation réelle</w:t>
            </w:r>
            <w:r w:rsidR="005E4777" w:rsidRPr="00300E4A">
              <w:rPr>
                <w:lang w:val="fr-FR"/>
              </w:rPr>
              <w:t xml:space="preserve"> du financement disponible auprès des gouvernements, des bailleurs de fonds et </w:t>
            </w:r>
            <w:r w:rsidR="00136380">
              <w:rPr>
                <w:lang w:val="fr-FR"/>
              </w:rPr>
              <w:t>du</w:t>
            </w:r>
            <w:r w:rsidR="00136380" w:rsidRPr="00300E4A">
              <w:rPr>
                <w:lang w:val="fr-FR"/>
              </w:rPr>
              <w:t xml:space="preserve"> </w:t>
            </w:r>
            <w:r w:rsidR="005E4777" w:rsidRPr="00300E4A">
              <w:rPr>
                <w:lang w:val="fr-FR"/>
              </w:rPr>
              <w:t>secteur privé dans les court, moyen et long terme</w:t>
            </w:r>
            <w:r w:rsidR="005E6AEB">
              <w:rPr>
                <w:lang w:val="fr-FR"/>
              </w:rPr>
              <w:t>s</w:t>
            </w:r>
            <w:r w:rsidR="00B15D07" w:rsidRPr="00300E4A">
              <w:rPr>
                <w:lang w:val="fr-FR"/>
              </w:rPr>
              <w:t xml:space="preserve"> </w:t>
            </w:r>
            <w:r w:rsidR="005E4777" w:rsidRPr="00300E4A">
              <w:rPr>
                <w:lang w:val="fr-FR"/>
              </w:rPr>
              <w:t xml:space="preserve">; </w:t>
            </w:r>
            <w:r w:rsidR="00B15D07" w:rsidRPr="00300E4A">
              <w:rPr>
                <w:lang w:val="fr-FR"/>
              </w:rPr>
              <w:t xml:space="preserve">les travaux </w:t>
            </w:r>
            <w:r w:rsidR="005E4777" w:rsidRPr="00300E4A">
              <w:rPr>
                <w:lang w:val="fr-FR"/>
              </w:rPr>
              <w:t xml:space="preserve">avec les </w:t>
            </w:r>
            <w:r w:rsidR="00B15D07" w:rsidRPr="00300E4A">
              <w:rPr>
                <w:lang w:val="fr-FR"/>
              </w:rPr>
              <w:t xml:space="preserve">bailleurs  de fonds afin </w:t>
            </w:r>
            <w:r w:rsidR="005E4777" w:rsidRPr="00300E4A">
              <w:rPr>
                <w:lang w:val="fr-FR"/>
              </w:rPr>
              <w:t xml:space="preserve">de comprendre comment </w:t>
            </w:r>
            <w:r w:rsidR="00B15D07" w:rsidRPr="00300E4A">
              <w:rPr>
                <w:lang w:val="fr-FR"/>
              </w:rPr>
              <w:t>la financement international et le</w:t>
            </w:r>
            <w:r w:rsidR="005E4777" w:rsidRPr="00300E4A">
              <w:rPr>
                <w:lang w:val="fr-FR"/>
              </w:rPr>
              <w:t xml:space="preserve"> financement au niveau</w:t>
            </w:r>
            <w:r w:rsidR="00B15D07" w:rsidRPr="00300E4A">
              <w:rPr>
                <w:lang w:val="fr-FR"/>
              </w:rPr>
              <w:t xml:space="preserve"> national peuvent être coordonnés </w:t>
            </w:r>
            <w:r w:rsidR="005E4777" w:rsidRPr="00300E4A">
              <w:rPr>
                <w:lang w:val="fr-FR"/>
              </w:rPr>
              <w:t xml:space="preserve">; </w:t>
            </w:r>
            <w:r w:rsidR="005E6AEB">
              <w:rPr>
                <w:lang w:val="fr-FR"/>
              </w:rPr>
              <w:t xml:space="preserve">la </w:t>
            </w:r>
            <w:r w:rsidR="00136380">
              <w:rPr>
                <w:lang w:val="fr-FR"/>
              </w:rPr>
              <w:t xml:space="preserve">diffusion </w:t>
            </w:r>
            <w:r w:rsidR="005E6AEB">
              <w:rPr>
                <w:lang w:val="fr-FR"/>
              </w:rPr>
              <w:t>de</w:t>
            </w:r>
            <w:r w:rsidR="00B15D07" w:rsidRPr="00300E4A">
              <w:rPr>
                <w:lang w:val="fr-FR"/>
              </w:rPr>
              <w:t>s</w:t>
            </w:r>
            <w:r w:rsidR="005E4777" w:rsidRPr="00300E4A">
              <w:rPr>
                <w:lang w:val="fr-FR"/>
              </w:rPr>
              <w:t xml:space="preserve"> informations sur</w:t>
            </w:r>
            <w:r w:rsidR="00B15D07" w:rsidRPr="00300E4A">
              <w:rPr>
                <w:lang w:val="fr-FR"/>
              </w:rPr>
              <w:t xml:space="preserve"> la programmation et</w:t>
            </w:r>
            <w:r w:rsidR="005E4777" w:rsidRPr="00300E4A">
              <w:rPr>
                <w:lang w:val="fr-FR"/>
              </w:rPr>
              <w:t xml:space="preserve"> le financement agricole</w:t>
            </w:r>
            <w:r w:rsidR="00B15D07" w:rsidRPr="00300E4A">
              <w:rPr>
                <w:lang w:val="fr-FR"/>
              </w:rPr>
              <w:t>s</w:t>
            </w:r>
            <w:r w:rsidR="005E4777" w:rsidRPr="00300E4A">
              <w:rPr>
                <w:lang w:val="fr-FR"/>
              </w:rPr>
              <w:t xml:space="preserve"> actuel</w:t>
            </w:r>
            <w:r w:rsidR="00B15D07" w:rsidRPr="00300E4A">
              <w:rPr>
                <w:lang w:val="fr-FR"/>
              </w:rPr>
              <w:t>s</w:t>
            </w:r>
            <w:r w:rsidR="005E4777" w:rsidRPr="00300E4A">
              <w:rPr>
                <w:lang w:val="fr-FR"/>
              </w:rPr>
              <w:t xml:space="preserve"> avec les parte</w:t>
            </w:r>
            <w:r w:rsidR="00B15D07" w:rsidRPr="00300E4A">
              <w:rPr>
                <w:lang w:val="fr-FR"/>
              </w:rPr>
              <w:t xml:space="preserve">naires non gouvernementaux, et, </w:t>
            </w:r>
            <w:r w:rsidR="005E6AEB">
              <w:rPr>
                <w:lang w:val="fr-FR"/>
              </w:rPr>
              <w:t xml:space="preserve">l’évaluation de la manière </w:t>
            </w:r>
            <w:r w:rsidR="005E4777" w:rsidRPr="00300E4A">
              <w:rPr>
                <w:lang w:val="fr-FR"/>
              </w:rPr>
              <w:t>dont ces partenaires peuvent co</w:t>
            </w:r>
            <w:r w:rsidR="00B15D07" w:rsidRPr="00300E4A">
              <w:rPr>
                <w:lang w:val="fr-FR"/>
              </w:rPr>
              <w:t>ntribuer aux objectifs du PDDAA</w:t>
            </w:r>
            <w:r w:rsidR="005E4777" w:rsidRPr="00300E4A">
              <w:rPr>
                <w:lang w:val="fr-FR"/>
              </w:rPr>
              <w:t>.</w:t>
            </w:r>
          </w:p>
          <w:p w:rsidR="00F35C28" w:rsidRPr="00300E4A" w:rsidRDefault="00F35C28" w:rsidP="005E6AEB">
            <w:pPr>
              <w:spacing w:line="360" w:lineRule="auto"/>
              <w:jc w:val="both"/>
              <w:rPr>
                <w:rFonts w:asciiTheme="minorHAnsi" w:hAnsiTheme="minorHAnsi"/>
                <w:lang w:val="fr-FR"/>
              </w:rPr>
            </w:pPr>
          </w:p>
          <w:p w:rsidR="00F35C28" w:rsidRPr="00300E4A" w:rsidRDefault="00136380" w:rsidP="003B39DD">
            <w:pPr>
              <w:spacing w:line="360" w:lineRule="auto"/>
              <w:jc w:val="both"/>
              <w:rPr>
                <w:rFonts w:asciiTheme="minorHAnsi" w:hAnsiTheme="minorHAnsi"/>
                <w:lang w:val="fr-FR"/>
              </w:rPr>
            </w:pPr>
            <w:r w:rsidRPr="00300E4A">
              <w:rPr>
                <w:lang w:val="fr-FR"/>
              </w:rPr>
              <w:t xml:space="preserve">En classant les progrès </w:t>
            </w:r>
            <w:r>
              <w:rPr>
                <w:lang w:val="fr-FR"/>
              </w:rPr>
              <w:t xml:space="preserve">réalisés au niveau </w:t>
            </w:r>
            <w:r w:rsidRPr="00300E4A">
              <w:rPr>
                <w:lang w:val="fr-FR"/>
              </w:rPr>
              <w:t>de</w:t>
            </w:r>
            <w:r>
              <w:rPr>
                <w:lang w:val="fr-FR"/>
              </w:rPr>
              <w:t xml:space="preserve"> la</w:t>
            </w:r>
            <w:r w:rsidRPr="00300E4A">
              <w:rPr>
                <w:lang w:val="fr-FR"/>
              </w:rPr>
              <w:t xml:space="preserve"> </w:t>
            </w:r>
            <w:r w:rsidR="000917B3">
              <w:rPr>
                <w:lang w:val="fr-FR"/>
              </w:rPr>
              <w:t>planification axée sur les résultats</w:t>
            </w:r>
            <w:r w:rsidRPr="00300E4A">
              <w:rPr>
                <w:lang w:val="fr-FR"/>
              </w:rPr>
              <w:t xml:space="preserve">, veuillez </w:t>
            </w:r>
            <w:r>
              <w:rPr>
                <w:lang w:val="fr-FR"/>
              </w:rPr>
              <w:t>indiquer les</w:t>
            </w:r>
            <w:r w:rsidRPr="00300E4A">
              <w:rPr>
                <w:lang w:val="fr-FR"/>
              </w:rPr>
              <w:t xml:space="preserve"> programmes et </w:t>
            </w:r>
            <w:r>
              <w:rPr>
                <w:lang w:val="fr-FR"/>
              </w:rPr>
              <w:t>l</w:t>
            </w:r>
            <w:r w:rsidRPr="00300E4A">
              <w:rPr>
                <w:lang w:val="fr-FR"/>
              </w:rPr>
              <w:t>es p</w:t>
            </w:r>
            <w:r>
              <w:rPr>
                <w:lang w:val="fr-FR"/>
              </w:rPr>
              <w:t>olitiques que vous avez formulés et mis</w:t>
            </w:r>
            <w:r w:rsidRPr="00300E4A">
              <w:rPr>
                <w:lang w:val="fr-FR"/>
              </w:rPr>
              <w:t xml:space="preserve"> en œuvre, les difficultés et les défis que vous avez rencontrés </w:t>
            </w:r>
            <w:r>
              <w:rPr>
                <w:lang w:val="fr-FR"/>
              </w:rPr>
              <w:t>ainsi que les</w:t>
            </w:r>
            <w:r w:rsidRPr="00300E4A">
              <w:rPr>
                <w:lang w:val="fr-FR"/>
              </w:rPr>
              <w:t xml:space="preserve"> succès que vous avez eus </w:t>
            </w:r>
            <w:r>
              <w:rPr>
                <w:lang w:val="fr-FR"/>
              </w:rPr>
              <w:t>en surmontant les obstacles.</w:t>
            </w:r>
          </w:p>
        </w:tc>
        <w:tc>
          <w:tcPr>
            <w:tcW w:w="2070" w:type="dxa"/>
            <w:vMerge/>
          </w:tcPr>
          <w:p w:rsidR="00F35C28" w:rsidRPr="00300E4A" w:rsidRDefault="00F35C28" w:rsidP="00F35C28">
            <w:pPr>
              <w:pStyle w:val="Titre2"/>
              <w:spacing w:line="360" w:lineRule="auto"/>
              <w:outlineLvl w:val="1"/>
              <w:rPr>
                <w:rFonts w:asciiTheme="minorHAnsi" w:hAnsiTheme="minorHAnsi"/>
                <w:lang w:val="fr-FR"/>
              </w:rPr>
            </w:pPr>
          </w:p>
        </w:tc>
      </w:tr>
      <w:tr w:rsidR="00F35C28" w:rsidRPr="003D1811" w:rsidTr="005E6AEB">
        <w:trPr>
          <w:trHeight w:val="1942"/>
        </w:trPr>
        <w:tc>
          <w:tcPr>
            <w:tcW w:w="7578" w:type="dxa"/>
          </w:tcPr>
          <w:p w:rsidR="000C075C" w:rsidRPr="00085FAE" w:rsidRDefault="000C075C" w:rsidP="000F12B6">
            <w:pPr>
              <w:jc w:val="both"/>
              <w:rPr>
                <w:rFonts w:asciiTheme="minorHAnsi" w:hAnsiTheme="minorHAnsi"/>
                <w:highlight w:val="lightGray"/>
                <w:lang w:val="fr-FR"/>
              </w:rPr>
            </w:pPr>
            <w:r w:rsidRPr="00085FAE">
              <w:rPr>
                <w:highlight w:val="lightGray"/>
                <w:lang w:val="fr-FR"/>
              </w:rPr>
              <w:lastRenderedPageBreak/>
              <w:t xml:space="preserve">Observations et précisions de l'équipe de pays </w:t>
            </w:r>
            <w:r w:rsidRPr="00085FAE">
              <w:rPr>
                <w:rFonts w:asciiTheme="minorHAnsi" w:hAnsiTheme="minorHAnsi"/>
                <w:highlight w:val="lightGray"/>
                <w:lang w:val="fr-FR"/>
              </w:rPr>
              <w:t>:</w:t>
            </w:r>
          </w:p>
          <w:p w:rsidR="00B742EC" w:rsidRPr="00085FAE" w:rsidRDefault="00B742EC" w:rsidP="000F12B6">
            <w:pPr>
              <w:rPr>
                <w:rFonts w:ascii="Times New Roman" w:hAnsi="Times New Roman"/>
                <w:highlight w:val="lightGray"/>
                <w:lang w:val="fr-FR"/>
              </w:rPr>
            </w:pPr>
          </w:p>
          <w:p w:rsidR="003D1811" w:rsidRPr="00085FAE" w:rsidRDefault="003D1811" w:rsidP="003D1811">
            <w:pPr>
              <w:rPr>
                <w:rFonts w:ascii="Times New Roman" w:hAnsi="Times New Roman"/>
                <w:b/>
                <w:highlight w:val="lightGray"/>
                <w:u w:val="single"/>
                <w:lang w:val="fr-FR"/>
              </w:rPr>
            </w:pPr>
            <w:r w:rsidRPr="00085FAE">
              <w:rPr>
                <w:rFonts w:ascii="Times New Roman" w:hAnsi="Times New Roman"/>
                <w:b/>
                <w:highlight w:val="lightGray"/>
                <w:u w:val="single"/>
                <w:lang w:val="fr-FR"/>
              </w:rPr>
              <w:t>Observations et précisions d</w:t>
            </w:r>
            <w:r>
              <w:rPr>
                <w:rFonts w:ascii="Times New Roman" w:hAnsi="Times New Roman"/>
                <w:b/>
                <w:highlight w:val="lightGray"/>
                <w:u w:val="single"/>
                <w:lang w:val="fr-FR"/>
              </w:rPr>
              <w:t>u CMP agriculture :</w:t>
            </w:r>
          </w:p>
          <w:p w:rsidR="00B742EC" w:rsidRPr="00085FAE" w:rsidRDefault="00B742EC" w:rsidP="000F12B6">
            <w:pPr>
              <w:rPr>
                <w:rFonts w:ascii="Times New Roman" w:hAnsi="Times New Roman"/>
                <w:highlight w:val="lightGray"/>
                <w:lang w:val="fr-FR"/>
              </w:rPr>
            </w:pPr>
          </w:p>
          <w:p w:rsidR="00B742EC" w:rsidRPr="00085FAE" w:rsidRDefault="003857BE" w:rsidP="000F12B6">
            <w:pPr>
              <w:rPr>
                <w:rFonts w:ascii="Times New Roman" w:hAnsi="Times New Roman"/>
                <w:highlight w:val="lightGray"/>
                <w:lang w:val="fr-FR"/>
              </w:rPr>
            </w:pPr>
            <w:r w:rsidRPr="00085FAE">
              <w:rPr>
                <w:rFonts w:ascii="Times New Roman" w:hAnsi="Times New Roman"/>
                <w:highlight w:val="lightGray"/>
                <w:lang w:val="fr-FR"/>
              </w:rPr>
              <w:t xml:space="preserve">1) </w:t>
            </w:r>
            <w:r w:rsidR="002736DB" w:rsidRPr="00085FAE">
              <w:rPr>
                <w:rFonts w:ascii="Times New Roman" w:hAnsi="Times New Roman"/>
                <w:highlight w:val="lightGray"/>
                <w:lang w:val="fr-FR"/>
              </w:rPr>
              <w:t xml:space="preserve">Le PNIA est rédigé dans un contexte national favorable. </w:t>
            </w:r>
            <w:r w:rsidR="00B742EC" w:rsidRPr="00085FAE">
              <w:rPr>
                <w:rFonts w:ascii="Times New Roman" w:hAnsi="Times New Roman"/>
                <w:highlight w:val="lightGray"/>
                <w:lang w:val="fr-FR"/>
              </w:rPr>
              <w:t>Le Cameroun connaît une augmentation sensible des aides en faveur du développement</w:t>
            </w:r>
            <w:r w:rsidR="00A80C21" w:rsidRPr="00085FAE">
              <w:rPr>
                <w:rFonts w:ascii="Times New Roman" w:hAnsi="Times New Roman"/>
                <w:highlight w:val="lightGray"/>
                <w:lang w:val="fr-FR"/>
              </w:rPr>
              <w:t xml:space="preserve"> agricole</w:t>
            </w:r>
            <w:r w:rsidR="00B742EC" w:rsidRPr="00085FAE">
              <w:rPr>
                <w:rFonts w:ascii="Times New Roman" w:hAnsi="Times New Roman"/>
                <w:highlight w:val="lightGray"/>
                <w:lang w:val="fr-FR"/>
              </w:rPr>
              <w:t>, et ce depuis 2008-2009 (date des émeutes de la faim, suivie de la validation</w:t>
            </w:r>
            <w:r w:rsidR="002736DB" w:rsidRPr="00085FAE">
              <w:rPr>
                <w:rFonts w:ascii="Times New Roman" w:hAnsi="Times New Roman"/>
                <w:highlight w:val="lightGray"/>
                <w:lang w:val="fr-FR"/>
              </w:rPr>
              <w:t xml:space="preserve"> par le Chef de l’Etat</w:t>
            </w:r>
            <w:r w:rsidR="00B742EC" w:rsidRPr="00085FAE">
              <w:rPr>
                <w:rFonts w:ascii="Times New Roman" w:hAnsi="Times New Roman"/>
                <w:highlight w:val="lightGray"/>
                <w:lang w:val="fr-FR"/>
              </w:rPr>
              <w:t>, l’année suivante, du DSCE</w:t>
            </w:r>
            <w:r w:rsidR="000B53F2" w:rsidRPr="00085FAE">
              <w:rPr>
                <w:rFonts w:ascii="Times New Roman" w:hAnsi="Times New Roman"/>
                <w:highlight w:val="lightGray"/>
                <w:lang w:val="fr-FR"/>
              </w:rPr>
              <w:t xml:space="preserve"> </w:t>
            </w:r>
            <w:r w:rsidR="00A80C21" w:rsidRPr="00085FAE">
              <w:rPr>
                <w:rFonts w:ascii="Times New Roman" w:hAnsi="Times New Roman"/>
                <w:highlight w:val="lightGray"/>
                <w:lang w:val="fr-FR"/>
              </w:rPr>
              <w:t>-</w:t>
            </w:r>
            <w:r w:rsidR="000B53F2" w:rsidRPr="00085FAE">
              <w:rPr>
                <w:rFonts w:ascii="Times New Roman" w:hAnsi="Times New Roman"/>
                <w:highlight w:val="lightGray"/>
                <w:lang w:val="fr-FR"/>
              </w:rPr>
              <w:t xml:space="preserve"> document de stratégie pour la croissance et </w:t>
            </w:r>
            <w:r w:rsidR="000B53F2" w:rsidRPr="00085FAE">
              <w:rPr>
                <w:rFonts w:ascii="Times New Roman" w:hAnsi="Times New Roman"/>
                <w:highlight w:val="lightGray"/>
                <w:lang w:val="fr-FR"/>
              </w:rPr>
              <w:lastRenderedPageBreak/>
              <w:t>l’emploi</w:t>
            </w:r>
            <w:r w:rsidR="005D41D5" w:rsidRPr="00085FAE">
              <w:rPr>
                <w:rFonts w:ascii="Times New Roman" w:hAnsi="Times New Roman"/>
                <w:highlight w:val="lightGray"/>
                <w:lang w:val="fr-FR"/>
              </w:rPr>
              <w:t>,</w:t>
            </w:r>
            <w:r w:rsidR="002736DB" w:rsidRPr="00085FAE">
              <w:rPr>
                <w:rFonts w:ascii="Times New Roman" w:hAnsi="Times New Roman"/>
                <w:highlight w:val="lightGray"/>
                <w:lang w:val="fr-FR"/>
              </w:rPr>
              <w:t xml:space="preserve"> qui fixe comme objectif de mieux valoriser les ressources naturelles</w:t>
            </w:r>
            <w:r w:rsidR="00B742EC" w:rsidRPr="00085FAE">
              <w:rPr>
                <w:rFonts w:ascii="Times New Roman" w:hAnsi="Times New Roman"/>
                <w:highlight w:val="lightGray"/>
                <w:lang w:val="fr-FR"/>
              </w:rPr>
              <w:t xml:space="preserve">). On note aussi une augmentation </w:t>
            </w:r>
            <w:r w:rsidR="00A80C21" w:rsidRPr="00085FAE">
              <w:rPr>
                <w:rFonts w:ascii="Times New Roman" w:hAnsi="Times New Roman"/>
                <w:highlight w:val="lightGray"/>
                <w:lang w:val="fr-FR"/>
              </w:rPr>
              <w:t>de la part du</w:t>
            </w:r>
            <w:r w:rsidR="00B742EC" w:rsidRPr="00085FAE">
              <w:rPr>
                <w:rFonts w:ascii="Times New Roman" w:hAnsi="Times New Roman"/>
                <w:highlight w:val="lightGray"/>
                <w:lang w:val="fr-FR"/>
              </w:rPr>
              <w:t xml:space="preserve"> budget national dédié</w:t>
            </w:r>
            <w:r w:rsidR="00A80C21" w:rsidRPr="00085FAE">
              <w:rPr>
                <w:rFonts w:ascii="Times New Roman" w:hAnsi="Times New Roman"/>
                <w:highlight w:val="lightGray"/>
                <w:lang w:val="fr-FR"/>
              </w:rPr>
              <w:t>e</w:t>
            </w:r>
            <w:r w:rsidR="00B742EC" w:rsidRPr="00085FAE">
              <w:rPr>
                <w:rFonts w:ascii="Times New Roman" w:hAnsi="Times New Roman"/>
                <w:highlight w:val="lightGray"/>
                <w:lang w:val="fr-FR"/>
              </w:rPr>
              <w:t xml:space="preserve"> à l’agriculture, même si le taux de 10% n’est pas atteint</w:t>
            </w:r>
            <w:r w:rsidR="003D1811">
              <w:rPr>
                <w:rFonts w:ascii="Times New Roman" w:hAnsi="Times New Roman"/>
                <w:highlight w:val="lightGray"/>
                <w:lang w:val="fr-FR"/>
              </w:rPr>
              <w:t xml:space="preserve"> (</w:t>
            </w:r>
            <w:r w:rsidR="00713B31">
              <w:rPr>
                <w:rFonts w:ascii="Times New Roman" w:hAnsi="Times New Roman"/>
                <w:highlight w:val="lightGray"/>
                <w:lang w:val="fr-FR"/>
              </w:rPr>
              <w:t xml:space="preserve">il est </w:t>
            </w:r>
            <w:r w:rsidR="003D1811">
              <w:rPr>
                <w:rFonts w:ascii="Times New Roman" w:hAnsi="Times New Roman"/>
                <w:highlight w:val="lightGray"/>
                <w:lang w:val="fr-FR"/>
              </w:rPr>
              <w:t xml:space="preserve">toutefois </w:t>
            </w:r>
            <w:r w:rsidR="00713B31">
              <w:rPr>
                <w:rFonts w:ascii="Times New Roman" w:hAnsi="Times New Roman"/>
                <w:highlight w:val="lightGray"/>
                <w:lang w:val="fr-FR"/>
              </w:rPr>
              <w:t>important de noter que ce taux de 10% n’est qu’un taux de référence, l’essentiel étant que la part du budget allouée à l’agriculture permette au secteur agricole d’atteindre une croissance de 6%</w:t>
            </w:r>
            <w:r w:rsidR="003D1811">
              <w:rPr>
                <w:rFonts w:ascii="Times New Roman" w:hAnsi="Times New Roman"/>
                <w:highlight w:val="lightGray"/>
                <w:lang w:val="fr-FR"/>
              </w:rPr>
              <w:t>)</w:t>
            </w:r>
            <w:r w:rsidR="00713B31">
              <w:rPr>
                <w:rFonts w:ascii="Times New Roman" w:hAnsi="Times New Roman"/>
                <w:highlight w:val="lightGray"/>
                <w:lang w:val="fr-FR"/>
              </w:rPr>
              <w:t>.</w:t>
            </w:r>
          </w:p>
          <w:p w:rsidR="00B742EC" w:rsidRPr="00085FAE" w:rsidRDefault="00B742EC" w:rsidP="000F12B6">
            <w:pPr>
              <w:rPr>
                <w:rFonts w:ascii="Times New Roman" w:hAnsi="Times New Roman"/>
                <w:highlight w:val="lightGray"/>
                <w:lang w:val="fr-FR"/>
              </w:rPr>
            </w:pPr>
          </w:p>
          <w:p w:rsidR="00466D91" w:rsidRPr="00085FAE" w:rsidRDefault="003857BE" w:rsidP="000F12B6">
            <w:pPr>
              <w:rPr>
                <w:rFonts w:ascii="Times New Roman" w:hAnsi="Times New Roman"/>
                <w:highlight w:val="lightGray"/>
                <w:lang w:val="fr-FR"/>
              </w:rPr>
            </w:pPr>
            <w:r w:rsidRPr="00085FAE">
              <w:rPr>
                <w:rFonts w:ascii="Times New Roman" w:hAnsi="Times New Roman"/>
                <w:highlight w:val="lightGray"/>
                <w:lang w:val="fr-FR"/>
              </w:rPr>
              <w:t xml:space="preserve">2) </w:t>
            </w:r>
            <w:r w:rsidR="004A4E52" w:rsidRPr="00085FAE">
              <w:rPr>
                <w:rFonts w:ascii="Times New Roman" w:hAnsi="Times New Roman"/>
                <w:highlight w:val="lightGray"/>
                <w:lang w:val="fr-FR"/>
              </w:rPr>
              <w:t>Cela dit, le PNIA</w:t>
            </w:r>
            <w:r w:rsidR="003D1811">
              <w:rPr>
                <w:rFonts w:ascii="Times New Roman" w:hAnsi="Times New Roman"/>
                <w:highlight w:val="lightGray"/>
                <w:lang w:val="fr-FR"/>
              </w:rPr>
              <w:t>,</w:t>
            </w:r>
            <w:r w:rsidR="004A4E52" w:rsidRPr="00085FAE">
              <w:rPr>
                <w:rFonts w:ascii="Times New Roman" w:hAnsi="Times New Roman"/>
                <w:highlight w:val="lightGray"/>
                <w:lang w:val="fr-FR"/>
              </w:rPr>
              <w:t xml:space="preserve"> </w:t>
            </w:r>
            <w:r w:rsidR="00713B31">
              <w:rPr>
                <w:rFonts w:ascii="Times New Roman" w:hAnsi="Times New Roman"/>
                <w:highlight w:val="lightGray"/>
                <w:lang w:val="fr-FR"/>
              </w:rPr>
              <w:t>comme c’est le cas dans les autres pays, est</w:t>
            </w:r>
            <w:r w:rsidR="00713B31" w:rsidRPr="00085FAE">
              <w:rPr>
                <w:rFonts w:ascii="Times New Roman" w:hAnsi="Times New Roman"/>
                <w:highlight w:val="lightGray"/>
                <w:lang w:val="fr-FR"/>
              </w:rPr>
              <w:t xml:space="preserve"> </w:t>
            </w:r>
            <w:r w:rsidR="004A4E52" w:rsidRPr="00085FAE">
              <w:rPr>
                <w:rFonts w:ascii="Times New Roman" w:hAnsi="Times New Roman"/>
                <w:highlight w:val="lightGray"/>
                <w:lang w:val="fr-FR"/>
              </w:rPr>
              <w:t>un instrument conçu autour du ministère de l’agriculture. N’est pas encore assez approfondie la question de la cohérence des mécanismes de gouvernance et de suivi-évaluation du PNIA avec ceux de la stratégie du secteur rural, qui, eux, relève</w:t>
            </w:r>
            <w:r w:rsidR="002736DB" w:rsidRPr="00085FAE">
              <w:rPr>
                <w:rFonts w:ascii="Times New Roman" w:hAnsi="Times New Roman"/>
                <w:highlight w:val="lightGray"/>
                <w:lang w:val="fr-FR"/>
              </w:rPr>
              <w:t>nt</w:t>
            </w:r>
            <w:r w:rsidR="004A4E52" w:rsidRPr="00085FAE">
              <w:rPr>
                <w:rFonts w:ascii="Times New Roman" w:hAnsi="Times New Roman"/>
                <w:highlight w:val="lightGray"/>
                <w:lang w:val="fr-FR"/>
              </w:rPr>
              <w:t xml:space="preserve"> d’un autre ministère, celui de l’économie et de la planification. </w:t>
            </w:r>
          </w:p>
          <w:p w:rsidR="00173C2B" w:rsidRPr="00085FAE" w:rsidRDefault="00173C2B" w:rsidP="000F12B6">
            <w:pPr>
              <w:rPr>
                <w:rFonts w:ascii="Times New Roman" w:hAnsi="Times New Roman"/>
                <w:highlight w:val="lightGray"/>
                <w:lang w:val="fr-FR"/>
              </w:rPr>
            </w:pPr>
          </w:p>
          <w:p w:rsidR="005D41D5" w:rsidRPr="00085FAE" w:rsidRDefault="00173C2B" w:rsidP="005D41D5">
            <w:pPr>
              <w:rPr>
                <w:rFonts w:ascii="Times New Roman" w:hAnsi="Times New Roman"/>
                <w:highlight w:val="lightGray"/>
                <w:lang w:val="fr-FR"/>
              </w:rPr>
            </w:pPr>
            <w:r w:rsidRPr="00085FAE">
              <w:rPr>
                <w:rFonts w:ascii="Times New Roman" w:hAnsi="Times New Roman"/>
                <w:highlight w:val="lightGray"/>
                <w:lang w:val="fr-FR"/>
              </w:rPr>
              <w:t xml:space="preserve">Subsistent </w:t>
            </w:r>
            <w:r w:rsidR="00A80C21" w:rsidRPr="00085FAE">
              <w:rPr>
                <w:rFonts w:ascii="Times New Roman" w:hAnsi="Times New Roman"/>
                <w:highlight w:val="lightGray"/>
                <w:lang w:val="fr-FR"/>
              </w:rPr>
              <w:t xml:space="preserve">en effet </w:t>
            </w:r>
            <w:r w:rsidRPr="00085FAE">
              <w:rPr>
                <w:rFonts w:ascii="Times New Roman" w:hAnsi="Times New Roman"/>
                <w:highlight w:val="lightGray"/>
                <w:lang w:val="fr-FR"/>
              </w:rPr>
              <w:t>deux instances de gouvernance : celui du PNIA et celui de la</w:t>
            </w:r>
            <w:r w:rsidR="00A80C21" w:rsidRPr="00085FAE">
              <w:rPr>
                <w:rFonts w:ascii="Times New Roman" w:hAnsi="Times New Roman"/>
                <w:highlight w:val="lightGray"/>
                <w:lang w:val="fr-FR"/>
              </w:rPr>
              <w:t xml:space="preserve"> stratégie du secteur rural</w:t>
            </w:r>
            <w:r w:rsidRPr="00085FAE">
              <w:rPr>
                <w:rFonts w:ascii="Times New Roman" w:hAnsi="Times New Roman"/>
                <w:highlight w:val="lightGray"/>
                <w:lang w:val="fr-FR"/>
              </w:rPr>
              <w:t xml:space="preserve">. Doit clairement être posée la question de l’harmonisation des </w:t>
            </w:r>
            <w:r w:rsidR="003D1811">
              <w:rPr>
                <w:rFonts w:ascii="Times New Roman" w:hAnsi="Times New Roman"/>
                <w:highlight w:val="lightGray"/>
                <w:lang w:val="fr-FR"/>
              </w:rPr>
              <w:t xml:space="preserve">deux </w:t>
            </w:r>
            <w:r w:rsidRPr="00085FAE">
              <w:rPr>
                <w:rFonts w:ascii="Times New Roman" w:hAnsi="Times New Roman"/>
                <w:highlight w:val="lightGray"/>
                <w:lang w:val="fr-FR"/>
              </w:rPr>
              <w:t xml:space="preserve">pilotages. Il conviendrait de tout faire pour régler ce problème. </w:t>
            </w:r>
            <w:r w:rsidR="00A80C21" w:rsidRPr="00085FAE">
              <w:rPr>
                <w:rFonts w:ascii="Times New Roman" w:hAnsi="Times New Roman"/>
                <w:highlight w:val="lightGray"/>
                <w:lang w:val="fr-FR"/>
              </w:rPr>
              <w:t>Une telle discordance, si elle perdurait, serait de nature à réduire (à moyen et long terme) les effets du PNIA.</w:t>
            </w:r>
          </w:p>
          <w:p w:rsidR="00A80C21" w:rsidRPr="00085FAE" w:rsidRDefault="00A80C21" w:rsidP="005D41D5">
            <w:pPr>
              <w:rPr>
                <w:rFonts w:ascii="Times New Roman" w:hAnsi="Times New Roman"/>
                <w:highlight w:val="lightGray"/>
                <w:lang w:val="fr-FR"/>
              </w:rPr>
            </w:pPr>
          </w:p>
          <w:p w:rsidR="005D41D5" w:rsidRPr="00085FAE" w:rsidRDefault="005D41D5" w:rsidP="005D41D5">
            <w:pPr>
              <w:rPr>
                <w:rFonts w:ascii="Times New Roman" w:hAnsi="Times New Roman"/>
                <w:highlight w:val="lightGray"/>
                <w:lang w:val="fr-FR"/>
              </w:rPr>
            </w:pPr>
            <w:r w:rsidRPr="00085FAE">
              <w:rPr>
                <w:rFonts w:ascii="Times New Roman" w:hAnsi="Times New Roman"/>
                <w:highlight w:val="lightGray"/>
                <w:lang w:val="fr-FR"/>
              </w:rPr>
              <w:t>La FAO (qui est le PTF en charg</w:t>
            </w:r>
            <w:r w:rsidR="003D1811">
              <w:rPr>
                <w:rFonts w:ascii="Times New Roman" w:hAnsi="Times New Roman"/>
                <w:highlight w:val="lightGray"/>
                <w:lang w:val="fr-FR"/>
              </w:rPr>
              <w:t xml:space="preserve">e </w:t>
            </w:r>
            <w:r w:rsidRPr="00085FAE">
              <w:rPr>
                <w:rFonts w:ascii="Times New Roman" w:hAnsi="Times New Roman"/>
                <w:highlight w:val="lightGray"/>
                <w:lang w:val="fr-FR"/>
              </w:rPr>
              <w:t xml:space="preserve">de l’appui au processus </w:t>
            </w:r>
            <w:r w:rsidR="00A80C21" w:rsidRPr="00085FAE">
              <w:rPr>
                <w:rFonts w:ascii="Times New Roman" w:hAnsi="Times New Roman"/>
                <w:highlight w:val="lightGray"/>
                <w:lang w:val="fr-FR"/>
              </w:rPr>
              <w:t xml:space="preserve">PDDAA </w:t>
            </w:r>
            <w:r w:rsidRPr="00085FAE">
              <w:rPr>
                <w:rFonts w:ascii="Times New Roman" w:hAnsi="Times New Roman"/>
                <w:highlight w:val="lightGray"/>
                <w:lang w:val="fr-FR"/>
              </w:rPr>
              <w:t>au Cameroun) est au fait de cette limite. Il serait nécessaire qu</w:t>
            </w:r>
            <w:r w:rsidR="003D1811">
              <w:rPr>
                <w:rFonts w:ascii="Times New Roman" w:hAnsi="Times New Roman"/>
                <w:highlight w:val="lightGray"/>
                <w:lang w:val="fr-FR"/>
              </w:rPr>
              <w:t>’elle</w:t>
            </w:r>
            <w:r w:rsidRPr="00085FAE">
              <w:rPr>
                <w:rFonts w:ascii="Times New Roman" w:hAnsi="Times New Roman"/>
                <w:highlight w:val="lightGray"/>
                <w:lang w:val="fr-FR"/>
              </w:rPr>
              <w:t xml:space="preserve"> parvienne à capitaliser sur le dialogue politique engagé par le CMP depuis 2012 et à l’animer d’avantage le cas échéant.</w:t>
            </w:r>
            <w:r w:rsidR="00A80C21" w:rsidRPr="00085FAE">
              <w:rPr>
                <w:rFonts w:ascii="Times New Roman" w:hAnsi="Times New Roman"/>
                <w:highlight w:val="lightGray"/>
                <w:lang w:val="fr-FR"/>
              </w:rPr>
              <w:t xml:space="preserve"> Pour le moment, elle joue un rôle technique, de type rédactionnel. Elle doit soit renforcer son rôle politique et diplomatique (dialogue inter-bailleurs), soit se reposer plus clairement sur un autre PTF et ménager un travail en tandem.</w:t>
            </w:r>
          </w:p>
          <w:p w:rsidR="00B742EC" w:rsidRPr="00085FAE" w:rsidRDefault="00B742EC" w:rsidP="000F12B6">
            <w:pPr>
              <w:rPr>
                <w:rFonts w:ascii="Times New Roman" w:hAnsi="Times New Roman"/>
                <w:highlight w:val="lightGray"/>
                <w:lang w:val="fr-FR"/>
              </w:rPr>
            </w:pPr>
          </w:p>
          <w:p w:rsidR="00526B13" w:rsidRPr="00B742EC" w:rsidRDefault="00466D91" w:rsidP="003D1811">
            <w:pPr>
              <w:rPr>
                <w:rFonts w:ascii="Times New Roman" w:hAnsi="Times New Roman"/>
                <w:lang w:val="fr-FR"/>
              </w:rPr>
            </w:pPr>
            <w:r w:rsidRPr="00085FAE">
              <w:rPr>
                <w:rFonts w:ascii="Times New Roman" w:hAnsi="Times New Roman"/>
                <w:highlight w:val="lightGray"/>
                <w:lang w:val="fr-FR"/>
              </w:rPr>
              <w:t xml:space="preserve">Il y a lieu </w:t>
            </w:r>
            <w:r w:rsidR="005D41D5" w:rsidRPr="00085FAE">
              <w:rPr>
                <w:rFonts w:ascii="Times New Roman" w:hAnsi="Times New Roman"/>
                <w:highlight w:val="lightGray"/>
                <w:lang w:val="fr-FR"/>
              </w:rPr>
              <w:t xml:space="preserve">aussi </w:t>
            </w:r>
            <w:r w:rsidRPr="00085FAE">
              <w:rPr>
                <w:rFonts w:ascii="Times New Roman" w:hAnsi="Times New Roman"/>
                <w:highlight w:val="lightGray"/>
                <w:lang w:val="fr-FR"/>
              </w:rPr>
              <w:t xml:space="preserve">de voir dans quelle mesure </w:t>
            </w:r>
            <w:r w:rsidR="00054A83" w:rsidRPr="00085FAE">
              <w:rPr>
                <w:rFonts w:ascii="Times New Roman" w:hAnsi="Times New Roman"/>
                <w:highlight w:val="lightGray"/>
                <w:lang w:val="fr-FR"/>
              </w:rPr>
              <w:t>un</w:t>
            </w:r>
            <w:r w:rsidRPr="00085FAE">
              <w:rPr>
                <w:rFonts w:ascii="Times New Roman" w:hAnsi="Times New Roman"/>
                <w:highlight w:val="lightGray"/>
                <w:lang w:val="fr-FR"/>
              </w:rPr>
              <w:t xml:space="preserve"> dialogue </w:t>
            </w:r>
            <w:r w:rsidR="00054A83" w:rsidRPr="00085FAE">
              <w:rPr>
                <w:rFonts w:ascii="Times New Roman" w:hAnsi="Times New Roman"/>
                <w:highlight w:val="lightGray"/>
                <w:lang w:val="fr-FR"/>
              </w:rPr>
              <w:t>pérenne, de haut niveau, peut être maintenu,</w:t>
            </w:r>
            <w:r w:rsidRPr="00085FAE">
              <w:rPr>
                <w:rFonts w:ascii="Times New Roman" w:hAnsi="Times New Roman"/>
                <w:highlight w:val="lightGray"/>
                <w:lang w:val="fr-FR"/>
              </w:rPr>
              <w:t xml:space="preserve"> sans</w:t>
            </w:r>
            <w:r w:rsidR="00054A83" w:rsidRPr="00085FAE">
              <w:rPr>
                <w:rFonts w:ascii="Times New Roman" w:hAnsi="Times New Roman"/>
                <w:highlight w:val="lightGray"/>
                <w:lang w:val="fr-FR"/>
              </w:rPr>
              <w:t xml:space="preserve"> moyen et sans personnel dédié</w:t>
            </w:r>
            <w:r w:rsidR="0004036E" w:rsidRPr="00085FAE">
              <w:rPr>
                <w:rFonts w:ascii="Times New Roman" w:hAnsi="Times New Roman"/>
                <w:highlight w:val="lightGray"/>
                <w:lang w:val="fr-FR"/>
              </w:rPr>
              <w:t>.</w:t>
            </w:r>
            <w:r w:rsidR="00A80C21" w:rsidRPr="00085FAE">
              <w:rPr>
                <w:rFonts w:ascii="Times New Roman" w:hAnsi="Times New Roman"/>
                <w:highlight w:val="lightGray"/>
                <w:lang w:val="fr-FR"/>
              </w:rPr>
              <w:t xml:space="preserve"> Le PNIA requière au niveau des PTF un important travail de « réseautage », que nécessiterait l’investissement d’un expert à temps partiel, voire à temps complet. Cette question n’a malheureusement pas été discutée ouvertement et reste </w:t>
            </w:r>
            <w:r w:rsidR="003D1811">
              <w:rPr>
                <w:rFonts w:ascii="Times New Roman" w:hAnsi="Times New Roman"/>
                <w:highlight w:val="lightGray"/>
                <w:lang w:val="fr-FR"/>
              </w:rPr>
              <w:t xml:space="preserve">seulement </w:t>
            </w:r>
            <w:r w:rsidR="00A80C21" w:rsidRPr="00085FAE">
              <w:rPr>
                <w:rFonts w:ascii="Times New Roman" w:hAnsi="Times New Roman"/>
                <w:highlight w:val="lightGray"/>
                <w:lang w:val="fr-FR"/>
              </w:rPr>
              <w:t>le fruit d’une réflexion portée par quelques PTF.</w:t>
            </w:r>
          </w:p>
        </w:tc>
        <w:tc>
          <w:tcPr>
            <w:tcW w:w="2070" w:type="dxa"/>
            <w:vMerge/>
          </w:tcPr>
          <w:p w:rsidR="00F35C28" w:rsidRPr="00300E4A" w:rsidRDefault="00F35C28" w:rsidP="000F12B6">
            <w:pPr>
              <w:pStyle w:val="Titre2"/>
              <w:outlineLvl w:val="1"/>
              <w:rPr>
                <w:rFonts w:asciiTheme="minorHAnsi" w:hAnsiTheme="minorHAnsi"/>
                <w:lang w:val="fr-FR"/>
              </w:rPr>
            </w:pPr>
          </w:p>
        </w:tc>
      </w:tr>
      <w:tr w:rsidR="00F35C28" w:rsidRPr="00C62074" w:rsidTr="005E6AEB">
        <w:trPr>
          <w:trHeight w:val="890"/>
        </w:trPr>
        <w:tc>
          <w:tcPr>
            <w:tcW w:w="7578" w:type="dxa"/>
            <w:shd w:val="clear" w:color="auto" w:fill="DBE5F1" w:themeFill="accent1" w:themeFillTint="33"/>
          </w:tcPr>
          <w:p w:rsidR="00F35C28" w:rsidRPr="005E6AEB" w:rsidRDefault="00F35C28" w:rsidP="005E6AEB">
            <w:pPr>
              <w:pStyle w:val="Paragraphedeliste"/>
              <w:spacing w:line="360" w:lineRule="auto"/>
              <w:ind w:left="0"/>
              <w:jc w:val="both"/>
              <w:rPr>
                <w:rFonts w:asciiTheme="minorHAnsi" w:hAnsiTheme="minorHAnsi"/>
                <w:b/>
                <w:lang w:val="fr-FR"/>
              </w:rPr>
            </w:pPr>
            <w:r w:rsidRPr="005E6AEB">
              <w:rPr>
                <w:rFonts w:asciiTheme="minorHAnsi" w:hAnsiTheme="minorHAnsi"/>
                <w:b/>
                <w:lang w:val="fr-FR"/>
              </w:rPr>
              <w:lastRenderedPageBreak/>
              <w:t xml:space="preserve">3. </w:t>
            </w:r>
            <w:r w:rsidR="000C075C" w:rsidRPr="005E6AEB">
              <w:rPr>
                <w:rFonts w:asciiTheme="minorHAnsi" w:hAnsiTheme="minorHAnsi"/>
                <w:b/>
                <w:lang w:val="fr-FR"/>
              </w:rPr>
              <w:t xml:space="preserve">Comment évaluez-vous les progrès que </w:t>
            </w:r>
            <w:r w:rsidR="005E6AEB">
              <w:rPr>
                <w:rFonts w:asciiTheme="minorHAnsi" w:hAnsiTheme="minorHAnsi"/>
                <w:b/>
                <w:lang w:val="fr-FR"/>
              </w:rPr>
              <w:t xml:space="preserve">le </w:t>
            </w:r>
            <w:r w:rsidR="000C075C" w:rsidRPr="005E6AEB">
              <w:rPr>
                <w:rFonts w:asciiTheme="minorHAnsi" w:hAnsiTheme="minorHAnsi"/>
                <w:b/>
                <w:lang w:val="fr-FR"/>
              </w:rPr>
              <w:t xml:space="preserve">pays et les bailleurs de fonds ont enregistrés sur la </w:t>
            </w:r>
            <w:r w:rsidR="00136380">
              <w:rPr>
                <w:rFonts w:asciiTheme="minorHAnsi" w:hAnsiTheme="minorHAnsi"/>
                <w:b/>
                <w:lang w:val="fr-FR"/>
              </w:rPr>
              <w:t>mise en place</w:t>
            </w:r>
            <w:r w:rsidR="00136380" w:rsidRPr="005E6AEB">
              <w:rPr>
                <w:rFonts w:asciiTheme="minorHAnsi" w:hAnsiTheme="minorHAnsi"/>
                <w:b/>
                <w:lang w:val="fr-FR"/>
              </w:rPr>
              <w:t xml:space="preserve"> </w:t>
            </w:r>
            <w:r w:rsidR="000C075C" w:rsidRPr="005E6AEB">
              <w:rPr>
                <w:rFonts w:asciiTheme="minorHAnsi" w:hAnsiTheme="minorHAnsi"/>
                <w:b/>
                <w:lang w:val="fr-FR"/>
              </w:rPr>
              <w:t xml:space="preserve">d’alliances pour l’investissement </w:t>
            </w:r>
            <w:r w:rsidRPr="005E6AEB">
              <w:rPr>
                <w:rFonts w:asciiTheme="minorHAnsi" w:hAnsiTheme="minorHAnsi"/>
                <w:b/>
                <w:lang w:val="fr-FR"/>
              </w:rPr>
              <w:t xml:space="preserve">? </w:t>
            </w:r>
          </w:p>
          <w:p w:rsidR="00F35C28" w:rsidRPr="005E6AEB" w:rsidRDefault="00F35C28" w:rsidP="005E6AEB">
            <w:pPr>
              <w:pStyle w:val="Paragraphedeliste"/>
              <w:spacing w:line="360" w:lineRule="auto"/>
              <w:ind w:left="0"/>
              <w:jc w:val="both"/>
              <w:rPr>
                <w:rFonts w:asciiTheme="minorHAnsi" w:hAnsiTheme="minorHAnsi"/>
                <w:b/>
                <w:lang w:val="fr-FR"/>
              </w:rPr>
            </w:pPr>
          </w:p>
          <w:p w:rsidR="00F35C28" w:rsidRPr="005E6AEB" w:rsidRDefault="00F35C28" w:rsidP="005E6AEB">
            <w:pPr>
              <w:spacing w:line="360" w:lineRule="auto"/>
              <w:jc w:val="both"/>
              <w:rPr>
                <w:rFonts w:asciiTheme="minorHAnsi" w:hAnsiTheme="minorHAnsi"/>
                <w:b/>
                <w:lang w:val="fr-FR"/>
              </w:rPr>
            </w:pPr>
          </w:p>
        </w:tc>
        <w:tc>
          <w:tcPr>
            <w:tcW w:w="2070" w:type="dxa"/>
            <w:vMerge w:val="restart"/>
          </w:tcPr>
          <w:p w:rsidR="00F35C28" w:rsidRPr="00085FAE" w:rsidRDefault="00F35C28" w:rsidP="00F35C28">
            <w:pPr>
              <w:pStyle w:val="Titre2"/>
              <w:spacing w:line="360" w:lineRule="auto"/>
              <w:outlineLvl w:val="1"/>
              <w:rPr>
                <w:rFonts w:asciiTheme="minorHAnsi" w:hAnsiTheme="minorHAnsi"/>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p>
          <w:p w:rsidR="00085FAE" w:rsidRPr="00085FAE" w:rsidRDefault="00085FAE" w:rsidP="00085FAE">
            <w:pPr>
              <w:rPr>
                <w:b/>
                <w:highlight w:val="lightGray"/>
                <w:lang w:val="fr-FR"/>
              </w:rPr>
            </w:pPr>
            <w:r w:rsidRPr="00085FAE">
              <w:rPr>
                <w:b/>
                <w:highlight w:val="lightGray"/>
                <w:lang w:val="fr-FR"/>
              </w:rPr>
              <w:t>Note : 0/2</w:t>
            </w:r>
          </w:p>
        </w:tc>
      </w:tr>
      <w:tr w:rsidR="00F35C28" w:rsidRPr="003D1811" w:rsidTr="005E6AEB">
        <w:trPr>
          <w:trHeight w:val="2085"/>
        </w:trPr>
        <w:tc>
          <w:tcPr>
            <w:tcW w:w="7578" w:type="dxa"/>
          </w:tcPr>
          <w:p w:rsidR="00F35C28" w:rsidRPr="00300E4A" w:rsidRDefault="00F35C28" w:rsidP="005E6AEB">
            <w:pPr>
              <w:spacing w:line="360" w:lineRule="auto"/>
              <w:jc w:val="both"/>
              <w:rPr>
                <w:rFonts w:asciiTheme="minorHAnsi" w:hAnsiTheme="minorHAnsi"/>
                <w:u w:val="single"/>
                <w:lang w:val="fr-FR"/>
              </w:rPr>
            </w:pPr>
            <w:r w:rsidRPr="00300E4A">
              <w:rPr>
                <w:rFonts w:asciiTheme="minorHAnsi" w:hAnsiTheme="minorHAnsi"/>
                <w:u w:val="single"/>
                <w:lang w:val="fr-FR"/>
              </w:rPr>
              <w:lastRenderedPageBreak/>
              <w:t>Narrative:</w:t>
            </w:r>
          </w:p>
          <w:p w:rsidR="00F35C28" w:rsidRPr="00300E4A" w:rsidRDefault="000C075C" w:rsidP="005E6AEB">
            <w:pPr>
              <w:spacing w:line="360" w:lineRule="auto"/>
              <w:jc w:val="both"/>
              <w:rPr>
                <w:rFonts w:asciiTheme="minorHAnsi" w:hAnsiTheme="minorHAnsi"/>
                <w:lang w:val="fr-FR"/>
              </w:rPr>
            </w:pPr>
            <w:r w:rsidRPr="00300E4A">
              <w:rPr>
                <w:lang w:val="fr-FR"/>
              </w:rPr>
              <w:t xml:space="preserve">La </w:t>
            </w:r>
            <w:r w:rsidR="00136380">
              <w:rPr>
                <w:lang w:val="fr-FR"/>
              </w:rPr>
              <w:t xml:space="preserve">mise en place </w:t>
            </w:r>
            <w:r w:rsidRPr="00300E4A">
              <w:rPr>
                <w:lang w:val="fr-FR"/>
              </w:rPr>
              <w:t>d'alliances pour l'investissement comprend l'examen et</w:t>
            </w:r>
            <w:r w:rsidR="005E6AEB">
              <w:rPr>
                <w:lang w:val="fr-FR"/>
              </w:rPr>
              <w:t xml:space="preserve"> la discussion des résultats du bilan </w:t>
            </w:r>
            <w:r w:rsidRPr="00300E4A">
              <w:rPr>
                <w:lang w:val="fr-FR"/>
              </w:rPr>
              <w:t>et l'analyse des investissements avec</w:t>
            </w:r>
            <w:r w:rsidR="005E6AEB">
              <w:rPr>
                <w:lang w:val="fr-FR"/>
              </w:rPr>
              <w:t xml:space="preserve"> les parties prenantes du PDDAA ;</w:t>
            </w:r>
            <w:r w:rsidRPr="00300E4A">
              <w:rPr>
                <w:lang w:val="fr-FR"/>
              </w:rPr>
              <w:t xml:space="preserve"> l'examen et la discussion des p</w:t>
            </w:r>
            <w:r w:rsidR="005E6AEB">
              <w:rPr>
                <w:lang w:val="fr-FR"/>
              </w:rPr>
              <w:t>riorités énoncées dans le PDDAA ;</w:t>
            </w:r>
            <w:r w:rsidRPr="00300E4A">
              <w:rPr>
                <w:lang w:val="fr-FR"/>
              </w:rPr>
              <w:t xml:space="preserve"> le soutien du gouvernement et des bailleurs </w:t>
            </w:r>
            <w:r w:rsidR="005E6AEB">
              <w:rPr>
                <w:lang w:val="fr-FR"/>
              </w:rPr>
              <w:t>d</w:t>
            </w:r>
            <w:r w:rsidRPr="00300E4A">
              <w:rPr>
                <w:lang w:val="fr-FR"/>
              </w:rPr>
              <w:t xml:space="preserve">e fonds </w:t>
            </w:r>
            <w:r w:rsidR="0098569B">
              <w:rPr>
                <w:lang w:val="fr-FR"/>
              </w:rPr>
              <w:t>concernant</w:t>
            </w:r>
            <w:r w:rsidR="0098569B" w:rsidRPr="00300E4A">
              <w:rPr>
                <w:lang w:val="fr-FR"/>
              </w:rPr>
              <w:t xml:space="preserve"> </w:t>
            </w:r>
            <w:r w:rsidRPr="00300E4A">
              <w:rPr>
                <w:lang w:val="fr-FR"/>
              </w:rPr>
              <w:t>la participation des acteurs  à divers niveaux dans</w:t>
            </w:r>
            <w:r w:rsidR="005E6AEB">
              <w:rPr>
                <w:lang w:val="fr-FR"/>
              </w:rPr>
              <w:t xml:space="preserve"> les processus de planification (</w:t>
            </w:r>
            <w:r w:rsidRPr="00300E4A">
              <w:rPr>
                <w:lang w:val="fr-FR"/>
              </w:rPr>
              <w:t>par exemple les petits exploitants, le secteur privé, les organisations paysanne</w:t>
            </w:r>
            <w:r w:rsidR="0098569B">
              <w:rPr>
                <w:lang w:val="fr-FR"/>
              </w:rPr>
              <w:t>s</w:t>
            </w:r>
            <w:r w:rsidR="005E6AEB">
              <w:rPr>
                <w:lang w:val="fr-FR"/>
              </w:rPr>
              <w:t>)</w:t>
            </w:r>
            <w:r w:rsidRPr="00300E4A">
              <w:rPr>
                <w:lang w:val="fr-FR"/>
              </w:rPr>
              <w:t xml:space="preserve">. Ces acteurs </w:t>
            </w:r>
            <w:r w:rsidR="00483788" w:rsidRPr="00300E4A">
              <w:rPr>
                <w:lang w:val="fr-FR"/>
              </w:rPr>
              <w:t>(</w:t>
            </w:r>
            <w:r w:rsidRPr="00300E4A">
              <w:rPr>
                <w:lang w:val="fr-FR"/>
              </w:rPr>
              <w:t xml:space="preserve">par exemple, les femmes et les petits exploitants ) </w:t>
            </w:r>
            <w:r w:rsidR="00483788" w:rsidRPr="00300E4A">
              <w:rPr>
                <w:lang w:val="fr-FR"/>
              </w:rPr>
              <w:t xml:space="preserve">souvent </w:t>
            </w:r>
            <w:r w:rsidR="005E6AEB">
              <w:rPr>
                <w:lang w:val="fr-FR"/>
              </w:rPr>
              <w:t>rarement</w:t>
            </w:r>
            <w:r w:rsidR="00483788" w:rsidRPr="00300E4A">
              <w:rPr>
                <w:lang w:val="fr-FR"/>
              </w:rPr>
              <w:t xml:space="preserve"> entendus, </w:t>
            </w:r>
            <w:r w:rsidRPr="00300E4A">
              <w:rPr>
                <w:lang w:val="fr-FR"/>
              </w:rPr>
              <w:t xml:space="preserve">peuvent </w:t>
            </w:r>
            <w:r w:rsidR="00483788" w:rsidRPr="00300E4A">
              <w:rPr>
                <w:lang w:val="fr-FR"/>
              </w:rPr>
              <w:t>bénéficier d’</w:t>
            </w:r>
            <w:r w:rsidRPr="00300E4A">
              <w:rPr>
                <w:lang w:val="fr-FR"/>
              </w:rPr>
              <w:t xml:space="preserve">un soutien supplémentaire </w:t>
            </w:r>
            <w:r w:rsidR="005E6AEB">
              <w:rPr>
                <w:lang w:val="fr-FR"/>
              </w:rPr>
              <w:t>pour pouvoir</w:t>
            </w:r>
            <w:r w:rsidR="00483788" w:rsidRPr="00300E4A">
              <w:rPr>
                <w:lang w:val="fr-FR"/>
              </w:rPr>
              <w:t xml:space="preserve"> </w:t>
            </w:r>
            <w:r w:rsidRPr="00300E4A">
              <w:rPr>
                <w:lang w:val="fr-FR"/>
              </w:rPr>
              <w:t xml:space="preserve">participer </w:t>
            </w:r>
            <w:r w:rsidR="00483788" w:rsidRPr="00300E4A">
              <w:rPr>
                <w:lang w:val="fr-FR"/>
              </w:rPr>
              <w:t xml:space="preserve">plus </w:t>
            </w:r>
            <w:r w:rsidRPr="00300E4A">
              <w:rPr>
                <w:lang w:val="fr-FR"/>
              </w:rPr>
              <w:t>efficacement</w:t>
            </w:r>
            <w:r w:rsidR="005E6AEB">
              <w:rPr>
                <w:lang w:val="fr-FR"/>
              </w:rPr>
              <w:t xml:space="preserve"> au processus</w:t>
            </w:r>
            <w:r w:rsidR="00483788" w:rsidRPr="00300E4A">
              <w:rPr>
                <w:lang w:val="fr-FR"/>
              </w:rPr>
              <w:t xml:space="preserve"> </w:t>
            </w:r>
            <w:r w:rsidRPr="00300E4A">
              <w:rPr>
                <w:lang w:val="fr-FR"/>
              </w:rPr>
              <w:t xml:space="preserve">; la </w:t>
            </w:r>
            <w:r w:rsidR="00483788" w:rsidRPr="00300E4A">
              <w:rPr>
                <w:lang w:val="fr-FR"/>
              </w:rPr>
              <w:t>clarté</w:t>
            </w:r>
            <w:r w:rsidRPr="00300E4A">
              <w:rPr>
                <w:lang w:val="fr-FR"/>
              </w:rPr>
              <w:t xml:space="preserve"> </w:t>
            </w:r>
            <w:r w:rsidR="00483788" w:rsidRPr="00300E4A">
              <w:rPr>
                <w:lang w:val="fr-FR"/>
              </w:rPr>
              <w:t xml:space="preserve">des </w:t>
            </w:r>
            <w:r w:rsidRPr="00300E4A">
              <w:rPr>
                <w:lang w:val="fr-FR"/>
              </w:rPr>
              <w:t>a</w:t>
            </w:r>
            <w:r w:rsidR="00483788" w:rsidRPr="00300E4A">
              <w:rPr>
                <w:lang w:val="fr-FR"/>
              </w:rPr>
              <w:t>ttentes sur la qualité</w:t>
            </w:r>
            <w:r w:rsidR="005E6AEB">
              <w:rPr>
                <w:lang w:val="fr-FR"/>
              </w:rPr>
              <w:t xml:space="preserve"> requise</w:t>
            </w:r>
            <w:r w:rsidR="00483788" w:rsidRPr="00300E4A">
              <w:rPr>
                <w:lang w:val="fr-FR"/>
              </w:rPr>
              <w:t xml:space="preserve"> du </w:t>
            </w:r>
            <w:r w:rsidR="005E6AEB">
              <w:rPr>
                <w:lang w:val="fr-FR"/>
              </w:rPr>
              <w:t>programme</w:t>
            </w:r>
            <w:r w:rsidR="00483788" w:rsidRPr="00300E4A">
              <w:rPr>
                <w:lang w:val="fr-FR"/>
              </w:rPr>
              <w:t xml:space="preserve"> et </w:t>
            </w:r>
            <w:r w:rsidR="005E6AEB">
              <w:rPr>
                <w:lang w:val="fr-FR"/>
              </w:rPr>
              <w:t>de</w:t>
            </w:r>
            <w:r w:rsidRPr="00300E4A">
              <w:rPr>
                <w:lang w:val="fr-FR"/>
              </w:rPr>
              <w:t xml:space="preserve">s plans d'investissement associés </w:t>
            </w:r>
            <w:r w:rsidR="005E6AEB">
              <w:rPr>
                <w:lang w:val="fr-FR"/>
              </w:rPr>
              <w:t>avant de pouvoir bénéficier du</w:t>
            </w:r>
            <w:r w:rsidRPr="00300E4A">
              <w:rPr>
                <w:lang w:val="fr-FR"/>
              </w:rPr>
              <w:t xml:space="preserve"> financement des bailleurs de</w:t>
            </w:r>
            <w:r w:rsidR="005E6AEB">
              <w:rPr>
                <w:lang w:val="fr-FR"/>
              </w:rPr>
              <w:t xml:space="preserve"> fonds lors de la mise en œuvre</w:t>
            </w:r>
            <w:r w:rsidRPr="00300E4A">
              <w:rPr>
                <w:lang w:val="fr-FR"/>
              </w:rPr>
              <w:t xml:space="preserve">, y compris </w:t>
            </w:r>
            <w:r w:rsidR="005E6AEB">
              <w:rPr>
                <w:lang w:val="fr-FR"/>
              </w:rPr>
              <w:t>la clarté de</w:t>
            </w:r>
            <w:r w:rsidRPr="00300E4A">
              <w:rPr>
                <w:lang w:val="fr-FR"/>
              </w:rPr>
              <w:t xml:space="preserve">s critères </w:t>
            </w:r>
            <w:r w:rsidR="00483788" w:rsidRPr="00300E4A">
              <w:rPr>
                <w:lang w:val="fr-FR"/>
              </w:rPr>
              <w:t xml:space="preserve">de performance </w:t>
            </w:r>
            <w:r w:rsidRPr="00300E4A">
              <w:rPr>
                <w:lang w:val="fr-FR"/>
              </w:rPr>
              <w:t xml:space="preserve">et les étapes requises </w:t>
            </w:r>
            <w:r w:rsidR="00483788" w:rsidRPr="00300E4A">
              <w:rPr>
                <w:lang w:val="fr-FR"/>
              </w:rPr>
              <w:t xml:space="preserve"> pour établir et renforcer les investissements ;</w:t>
            </w:r>
            <w:r w:rsidR="00AA67BD" w:rsidRPr="00300E4A">
              <w:rPr>
                <w:lang w:val="fr-FR"/>
              </w:rPr>
              <w:t xml:space="preserve"> la participation à la t</w:t>
            </w:r>
            <w:r w:rsidRPr="00300E4A">
              <w:rPr>
                <w:lang w:val="fr-FR"/>
              </w:rPr>
              <w:t xml:space="preserve">able ronde du PDDAA et, le </w:t>
            </w:r>
            <w:r w:rsidR="005E6AEB">
              <w:rPr>
                <w:lang w:val="fr-FR"/>
              </w:rPr>
              <w:t>cas échéant</w:t>
            </w:r>
            <w:r w:rsidRPr="00300E4A">
              <w:rPr>
                <w:lang w:val="fr-FR"/>
              </w:rPr>
              <w:t xml:space="preserve">, </w:t>
            </w:r>
            <w:r w:rsidR="00AA67BD" w:rsidRPr="00300E4A">
              <w:rPr>
                <w:lang w:val="fr-FR"/>
              </w:rPr>
              <w:t>l’approbation du</w:t>
            </w:r>
            <w:r w:rsidRPr="00300E4A">
              <w:rPr>
                <w:lang w:val="fr-FR"/>
              </w:rPr>
              <w:t xml:space="preserve"> processus, </w:t>
            </w:r>
            <w:r w:rsidR="00AA67BD" w:rsidRPr="00300E4A">
              <w:rPr>
                <w:lang w:val="fr-FR"/>
              </w:rPr>
              <w:t xml:space="preserve">l’engagement </w:t>
            </w:r>
            <w:r w:rsidRPr="00300E4A">
              <w:rPr>
                <w:lang w:val="fr-FR"/>
              </w:rPr>
              <w:t xml:space="preserve">à soutenir la mise en œuvre et </w:t>
            </w:r>
            <w:r w:rsidR="00AA67BD" w:rsidRPr="00300E4A">
              <w:rPr>
                <w:lang w:val="fr-FR"/>
              </w:rPr>
              <w:t xml:space="preserve">la signature du </w:t>
            </w:r>
            <w:r w:rsidR="00D773EC">
              <w:rPr>
                <w:lang w:val="fr-FR"/>
              </w:rPr>
              <w:t>Pacte</w:t>
            </w:r>
            <w:r w:rsidR="00D773EC" w:rsidRPr="00300E4A">
              <w:rPr>
                <w:lang w:val="fr-FR"/>
              </w:rPr>
              <w:t> </w:t>
            </w:r>
            <w:r w:rsidR="00AA67BD" w:rsidRPr="00300E4A">
              <w:rPr>
                <w:lang w:val="fr-FR"/>
              </w:rPr>
              <w:t>;</w:t>
            </w:r>
            <w:r w:rsidRPr="00300E4A">
              <w:rPr>
                <w:lang w:val="fr-FR"/>
              </w:rPr>
              <w:t xml:space="preserve"> et </w:t>
            </w:r>
            <w:r w:rsidR="00AA67BD" w:rsidRPr="00300E4A">
              <w:rPr>
                <w:lang w:val="fr-FR"/>
              </w:rPr>
              <w:t xml:space="preserve">enfin, </w:t>
            </w:r>
            <w:r w:rsidRPr="00300E4A">
              <w:rPr>
                <w:lang w:val="fr-FR"/>
              </w:rPr>
              <w:t xml:space="preserve">la cohérence des </w:t>
            </w:r>
            <w:r w:rsidR="00D773EC">
              <w:rPr>
                <w:lang w:val="fr-FR"/>
              </w:rPr>
              <w:t xml:space="preserve">différentes </w:t>
            </w:r>
            <w:r w:rsidRPr="00300E4A">
              <w:rPr>
                <w:lang w:val="fr-FR"/>
              </w:rPr>
              <w:t>politiques avec les priorités du PDDAA à t</w:t>
            </w:r>
            <w:r w:rsidR="00AA67BD" w:rsidRPr="00300E4A">
              <w:rPr>
                <w:lang w:val="fr-FR"/>
              </w:rPr>
              <w:t xml:space="preserve">ravers des groupes </w:t>
            </w:r>
            <w:r w:rsidR="005E6AEB">
              <w:rPr>
                <w:lang w:val="fr-FR"/>
              </w:rPr>
              <w:t xml:space="preserve">conjoints </w:t>
            </w:r>
            <w:r w:rsidR="00AA67BD" w:rsidRPr="00300E4A">
              <w:rPr>
                <w:lang w:val="fr-FR"/>
              </w:rPr>
              <w:t xml:space="preserve">de travail </w:t>
            </w:r>
            <w:r w:rsidR="005E6AEB">
              <w:rPr>
                <w:lang w:val="fr-FR"/>
              </w:rPr>
              <w:t>avec l</w:t>
            </w:r>
            <w:r w:rsidR="00AA67BD" w:rsidRPr="00300E4A">
              <w:rPr>
                <w:lang w:val="fr-FR"/>
              </w:rPr>
              <w:t>es</w:t>
            </w:r>
            <w:r w:rsidRPr="00300E4A">
              <w:rPr>
                <w:lang w:val="fr-FR"/>
              </w:rPr>
              <w:t xml:space="preserve"> secteur</w:t>
            </w:r>
            <w:r w:rsidR="00AA67BD" w:rsidRPr="00300E4A">
              <w:rPr>
                <w:lang w:val="fr-FR"/>
              </w:rPr>
              <w:t>s</w:t>
            </w:r>
            <w:r w:rsidRPr="00300E4A">
              <w:rPr>
                <w:lang w:val="fr-FR"/>
              </w:rPr>
              <w:t xml:space="preserve"> connexe</w:t>
            </w:r>
            <w:r w:rsidR="00AA67BD" w:rsidRPr="00300E4A">
              <w:rPr>
                <w:lang w:val="fr-FR"/>
              </w:rPr>
              <w:t>s.</w:t>
            </w:r>
          </w:p>
          <w:p w:rsidR="00F35C28" w:rsidRPr="00300E4A" w:rsidRDefault="00F35C28" w:rsidP="005E6AEB">
            <w:pPr>
              <w:spacing w:line="360" w:lineRule="auto"/>
              <w:jc w:val="both"/>
              <w:rPr>
                <w:rFonts w:asciiTheme="minorHAnsi" w:hAnsiTheme="minorHAnsi"/>
                <w:lang w:val="fr-FR"/>
              </w:rPr>
            </w:pPr>
          </w:p>
          <w:p w:rsidR="00F35C28" w:rsidRPr="00300E4A" w:rsidRDefault="00D773EC" w:rsidP="003B39DD">
            <w:pPr>
              <w:spacing w:line="360" w:lineRule="auto"/>
              <w:jc w:val="both"/>
              <w:rPr>
                <w:rFonts w:asciiTheme="minorHAnsi" w:hAnsiTheme="minorHAnsi"/>
                <w:lang w:val="fr-FR"/>
              </w:rPr>
            </w:pPr>
            <w:r w:rsidRPr="00300E4A">
              <w:rPr>
                <w:lang w:val="fr-FR"/>
              </w:rPr>
              <w:t xml:space="preserve">En classant les progrès </w:t>
            </w:r>
            <w:r>
              <w:rPr>
                <w:lang w:val="fr-FR"/>
              </w:rPr>
              <w:t xml:space="preserve">réalisés au niveau </w:t>
            </w:r>
            <w:r w:rsidRPr="00300E4A">
              <w:rPr>
                <w:lang w:val="fr-FR"/>
              </w:rPr>
              <w:t>de</w:t>
            </w:r>
            <w:r>
              <w:rPr>
                <w:lang w:val="fr-FR"/>
              </w:rPr>
              <w:t xml:space="preserve"> la</w:t>
            </w:r>
            <w:r w:rsidRPr="00300E4A">
              <w:rPr>
                <w:lang w:val="fr-FR"/>
              </w:rPr>
              <w:t xml:space="preserve"> </w:t>
            </w:r>
            <w:r w:rsidR="000917B3">
              <w:rPr>
                <w:lang w:val="fr-FR"/>
              </w:rPr>
              <w:t>mise en place des alliances pour l’investissement</w:t>
            </w:r>
            <w:r w:rsidRPr="00300E4A">
              <w:rPr>
                <w:lang w:val="fr-FR"/>
              </w:rPr>
              <w:t xml:space="preserve">, veuillez </w:t>
            </w:r>
            <w:r>
              <w:rPr>
                <w:lang w:val="fr-FR"/>
              </w:rPr>
              <w:t>indiquer les</w:t>
            </w:r>
            <w:r w:rsidRPr="00300E4A">
              <w:rPr>
                <w:lang w:val="fr-FR"/>
              </w:rPr>
              <w:t xml:space="preserve"> programmes et </w:t>
            </w:r>
            <w:r>
              <w:rPr>
                <w:lang w:val="fr-FR"/>
              </w:rPr>
              <w:t>l</w:t>
            </w:r>
            <w:r w:rsidRPr="00300E4A">
              <w:rPr>
                <w:lang w:val="fr-FR"/>
              </w:rPr>
              <w:t>es p</w:t>
            </w:r>
            <w:r>
              <w:rPr>
                <w:lang w:val="fr-FR"/>
              </w:rPr>
              <w:t>olitiques que vous avez formulés et mis</w:t>
            </w:r>
            <w:r w:rsidRPr="00300E4A">
              <w:rPr>
                <w:lang w:val="fr-FR"/>
              </w:rPr>
              <w:t xml:space="preserve"> en œuvre, les difficultés et les défis que vous avez rencontrés </w:t>
            </w:r>
            <w:r>
              <w:rPr>
                <w:lang w:val="fr-FR"/>
              </w:rPr>
              <w:t>ainsi que les</w:t>
            </w:r>
            <w:r w:rsidRPr="00300E4A">
              <w:rPr>
                <w:lang w:val="fr-FR"/>
              </w:rPr>
              <w:t xml:space="preserve"> succès que vous avez eus </w:t>
            </w:r>
            <w:r>
              <w:rPr>
                <w:lang w:val="fr-FR"/>
              </w:rPr>
              <w:t>en surmontant les obstacles.</w:t>
            </w:r>
          </w:p>
        </w:tc>
        <w:tc>
          <w:tcPr>
            <w:tcW w:w="2070" w:type="dxa"/>
            <w:vMerge/>
          </w:tcPr>
          <w:p w:rsidR="00F35C28" w:rsidRPr="00300E4A" w:rsidRDefault="00F35C28" w:rsidP="00F35C28">
            <w:pPr>
              <w:pStyle w:val="Titre2"/>
              <w:spacing w:line="360" w:lineRule="auto"/>
              <w:outlineLvl w:val="1"/>
              <w:rPr>
                <w:rFonts w:asciiTheme="minorHAnsi" w:hAnsiTheme="minorHAnsi"/>
                <w:lang w:val="fr-FR"/>
              </w:rPr>
            </w:pPr>
          </w:p>
        </w:tc>
      </w:tr>
      <w:tr w:rsidR="00F35C28" w:rsidRPr="003D1811" w:rsidTr="005D41D5">
        <w:trPr>
          <w:trHeight w:val="416"/>
        </w:trPr>
        <w:tc>
          <w:tcPr>
            <w:tcW w:w="7578" w:type="dxa"/>
          </w:tcPr>
          <w:p w:rsidR="00F35C28" w:rsidRPr="00085FAE" w:rsidRDefault="00AA67BD" w:rsidP="000F12B6">
            <w:pPr>
              <w:jc w:val="both"/>
              <w:rPr>
                <w:rFonts w:asciiTheme="minorHAnsi" w:hAnsiTheme="minorHAnsi"/>
                <w:highlight w:val="lightGray"/>
                <w:lang w:val="fr-FR"/>
              </w:rPr>
            </w:pPr>
            <w:r w:rsidRPr="00085FAE">
              <w:rPr>
                <w:highlight w:val="lightGray"/>
                <w:lang w:val="fr-FR"/>
              </w:rPr>
              <w:lastRenderedPageBreak/>
              <w:t xml:space="preserve">Observations et précisions de l'équipe de pays </w:t>
            </w:r>
            <w:r w:rsidRPr="00085FAE">
              <w:rPr>
                <w:rFonts w:asciiTheme="minorHAnsi" w:hAnsiTheme="minorHAnsi"/>
                <w:highlight w:val="lightGray"/>
                <w:lang w:val="fr-FR"/>
              </w:rPr>
              <w:t>:</w:t>
            </w:r>
          </w:p>
          <w:p w:rsidR="00B742EC" w:rsidRPr="00085FAE" w:rsidRDefault="00B742EC" w:rsidP="000F12B6">
            <w:pPr>
              <w:rPr>
                <w:rFonts w:ascii="Times New Roman" w:hAnsi="Times New Roman"/>
                <w:highlight w:val="lightGray"/>
                <w:lang w:val="fr-FR"/>
              </w:rPr>
            </w:pPr>
          </w:p>
          <w:p w:rsidR="003D1811" w:rsidRPr="00085FAE" w:rsidRDefault="003D1811" w:rsidP="003D1811">
            <w:pPr>
              <w:rPr>
                <w:rFonts w:ascii="Times New Roman" w:hAnsi="Times New Roman"/>
                <w:b/>
                <w:highlight w:val="lightGray"/>
                <w:u w:val="single"/>
                <w:lang w:val="fr-FR"/>
              </w:rPr>
            </w:pPr>
            <w:r w:rsidRPr="00085FAE">
              <w:rPr>
                <w:rFonts w:ascii="Times New Roman" w:hAnsi="Times New Roman"/>
                <w:b/>
                <w:highlight w:val="lightGray"/>
                <w:u w:val="single"/>
                <w:lang w:val="fr-FR"/>
              </w:rPr>
              <w:t>Observations et précisions d</w:t>
            </w:r>
            <w:r>
              <w:rPr>
                <w:rFonts w:ascii="Times New Roman" w:hAnsi="Times New Roman"/>
                <w:b/>
                <w:highlight w:val="lightGray"/>
                <w:u w:val="single"/>
                <w:lang w:val="fr-FR"/>
              </w:rPr>
              <w:t>u CMP agriculture :</w:t>
            </w:r>
          </w:p>
          <w:p w:rsidR="00B742EC" w:rsidRPr="00085FAE" w:rsidRDefault="00B742EC" w:rsidP="000F12B6">
            <w:pPr>
              <w:rPr>
                <w:rFonts w:ascii="Times New Roman" w:hAnsi="Times New Roman"/>
                <w:highlight w:val="lightGray"/>
                <w:lang w:val="fr-FR"/>
              </w:rPr>
            </w:pPr>
          </w:p>
          <w:p w:rsidR="00A80C21" w:rsidRPr="00085FAE" w:rsidRDefault="003857BE" w:rsidP="000F12B6">
            <w:pPr>
              <w:rPr>
                <w:rFonts w:ascii="Times New Roman" w:hAnsi="Times New Roman"/>
                <w:highlight w:val="lightGray"/>
                <w:lang w:val="fr-FR"/>
              </w:rPr>
            </w:pPr>
            <w:r w:rsidRPr="00085FAE">
              <w:rPr>
                <w:rFonts w:ascii="Times New Roman" w:hAnsi="Times New Roman"/>
                <w:highlight w:val="lightGray"/>
                <w:lang w:val="fr-FR"/>
              </w:rPr>
              <w:t xml:space="preserve">1) </w:t>
            </w:r>
            <w:r w:rsidR="005D41D5" w:rsidRPr="00085FAE">
              <w:rPr>
                <w:rFonts w:ascii="Times New Roman" w:hAnsi="Times New Roman"/>
                <w:highlight w:val="lightGray"/>
                <w:lang w:val="fr-FR"/>
              </w:rPr>
              <w:t>L</w:t>
            </w:r>
            <w:r w:rsidR="00CC0B80" w:rsidRPr="00085FAE">
              <w:rPr>
                <w:rFonts w:ascii="Times New Roman" w:hAnsi="Times New Roman"/>
                <w:highlight w:val="lightGray"/>
                <w:lang w:val="fr-FR"/>
              </w:rPr>
              <w:t xml:space="preserve">’enjeu </w:t>
            </w:r>
            <w:r w:rsidR="00054A83" w:rsidRPr="00085FAE">
              <w:rPr>
                <w:rFonts w:ascii="Times New Roman" w:hAnsi="Times New Roman"/>
                <w:highlight w:val="lightGray"/>
                <w:lang w:val="fr-FR"/>
              </w:rPr>
              <w:t xml:space="preserve">au Cameroun </w:t>
            </w:r>
            <w:r w:rsidR="00CC0B80" w:rsidRPr="00085FAE">
              <w:rPr>
                <w:rFonts w:ascii="Times New Roman" w:hAnsi="Times New Roman"/>
                <w:highlight w:val="lightGray"/>
                <w:lang w:val="fr-FR"/>
              </w:rPr>
              <w:t>est la concertation interministérielle et la prise en compte de l’existant</w:t>
            </w:r>
            <w:r w:rsidR="00054A83" w:rsidRPr="00085FAE">
              <w:rPr>
                <w:rFonts w:ascii="Times New Roman" w:hAnsi="Times New Roman"/>
                <w:highlight w:val="lightGray"/>
                <w:lang w:val="fr-FR"/>
              </w:rPr>
              <w:t xml:space="preserve">. A défaut d’avoir des </w:t>
            </w:r>
            <w:r w:rsidR="00A80C21" w:rsidRPr="00085FAE">
              <w:rPr>
                <w:rFonts w:ascii="Times New Roman" w:hAnsi="Times New Roman"/>
                <w:highlight w:val="lightGray"/>
                <w:lang w:val="fr-FR"/>
              </w:rPr>
              <w:t>conseils des ministres (moins d’</w:t>
            </w:r>
            <w:r w:rsidR="00054A83" w:rsidRPr="00085FAE">
              <w:rPr>
                <w:rFonts w:ascii="Times New Roman" w:hAnsi="Times New Roman"/>
                <w:highlight w:val="lightGray"/>
                <w:lang w:val="fr-FR"/>
              </w:rPr>
              <w:t xml:space="preserve">un </w:t>
            </w:r>
            <w:r w:rsidR="005D41D5" w:rsidRPr="00085FAE">
              <w:rPr>
                <w:rFonts w:ascii="Times New Roman" w:hAnsi="Times New Roman"/>
                <w:highlight w:val="lightGray"/>
                <w:lang w:val="fr-FR"/>
              </w:rPr>
              <w:t xml:space="preserve">conseil des ministres </w:t>
            </w:r>
            <w:r w:rsidR="00054A83" w:rsidRPr="00085FAE">
              <w:rPr>
                <w:rFonts w:ascii="Times New Roman" w:hAnsi="Times New Roman"/>
                <w:highlight w:val="lightGray"/>
                <w:lang w:val="fr-FR"/>
              </w:rPr>
              <w:t>par an, généralement réuni à l</w:t>
            </w:r>
            <w:r w:rsidR="00A80C21" w:rsidRPr="00085FAE">
              <w:rPr>
                <w:rFonts w:ascii="Times New Roman" w:hAnsi="Times New Roman"/>
                <w:highlight w:val="lightGray"/>
                <w:lang w:val="fr-FR"/>
              </w:rPr>
              <w:t xml:space="preserve">’issue de </w:t>
            </w:r>
            <w:r w:rsidR="00054A83" w:rsidRPr="00085FAE">
              <w:rPr>
                <w:rFonts w:ascii="Times New Roman" w:hAnsi="Times New Roman"/>
                <w:highlight w:val="lightGray"/>
                <w:lang w:val="fr-FR"/>
              </w:rPr>
              <w:t>remaniement</w:t>
            </w:r>
            <w:r w:rsidR="00A80C21" w:rsidRPr="00085FAE">
              <w:rPr>
                <w:rFonts w:ascii="Times New Roman" w:hAnsi="Times New Roman"/>
                <w:highlight w:val="lightGray"/>
                <w:lang w:val="fr-FR"/>
              </w:rPr>
              <w:t>s gouvernementaux</w:t>
            </w:r>
            <w:r w:rsidR="00054A83" w:rsidRPr="00085FAE">
              <w:rPr>
                <w:rFonts w:ascii="Times New Roman" w:hAnsi="Times New Roman"/>
                <w:highlight w:val="lightGray"/>
                <w:lang w:val="fr-FR"/>
              </w:rPr>
              <w:t>), les ministres</w:t>
            </w:r>
            <w:r w:rsidRPr="00085FAE">
              <w:rPr>
                <w:rFonts w:ascii="Times New Roman" w:hAnsi="Times New Roman"/>
                <w:highlight w:val="lightGray"/>
                <w:lang w:val="fr-FR"/>
              </w:rPr>
              <w:t xml:space="preserve"> négocient seuls les financements avec les bailleurs extérieurs, en lien </w:t>
            </w:r>
            <w:r w:rsidRPr="00085FAE">
              <w:rPr>
                <w:rFonts w:ascii="Times New Roman" w:hAnsi="Times New Roman"/>
                <w:highlight w:val="lightGray"/>
                <w:lang w:val="fr-FR"/>
              </w:rPr>
              <w:lastRenderedPageBreak/>
              <w:t>avec le ministère de l’économie et de la planification. Les quatre minist</w:t>
            </w:r>
            <w:r w:rsidR="005D41D5" w:rsidRPr="00085FAE">
              <w:rPr>
                <w:rFonts w:ascii="Times New Roman" w:hAnsi="Times New Roman"/>
                <w:highlight w:val="lightGray"/>
                <w:lang w:val="fr-FR"/>
              </w:rPr>
              <w:t>è</w:t>
            </w:r>
            <w:r w:rsidRPr="00085FAE">
              <w:rPr>
                <w:rFonts w:ascii="Times New Roman" w:hAnsi="Times New Roman"/>
                <w:highlight w:val="lightGray"/>
                <w:lang w:val="fr-FR"/>
              </w:rPr>
              <w:t xml:space="preserve">res techniques </w:t>
            </w:r>
            <w:r w:rsidR="00A80C21" w:rsidRPr="00085FAE">
              <w:rPr>
                <w:rFonts w:ascii="Times New Roman" w:hAnsi="Times New Roman"/>
                <w:highlight w:val="lightGray"/>
                <w:lang w:val="fr-FR"/>
              </w:rPr>
              <w:t xml:space="preserve">les plus concernés par le PNIA </w:t>
            </w:r>
            <w:r w:rsidRPr="00085FAE">
              <w:rPr>
                <w:rFonts w:ascii="Times New Roman" w:hAnsi="Times New Roman"/>
                <w:highlight w:val="lightGray"/>
                <w:lang w:val="fr-FR"/>
              </w:rPr>
              <w:t xml:space="preserve">(agriculture, élevage, forêts, environnement) ne se concertent </w:t>
            </w:r>
            <w:r w:rsidR="005D41D5" w:rsidRPr="00085FAE">
              <w:rPr>
                <w:rFonts w:ascii="Times New Roman" w:hAnsi="Times New Roman"/>
                <w:highlight w:val="lightGray"/>
                <w:lang w:val="fr-FR"/>
              </w:rPr>
              <w:t>guère</w:t>
            </w:r>
            <w:r w:rsidRPr="00085FAE">
              <w:rPr>
                <w:rFonts w:ascii="Times New Roman" w:hAnsi="Times New Roman"/>
                <w:highlight w:val="lightGray"/>
                <w:lang w:val="fr-FR"/>
              </w:rPr>
              <w:t>.</w:t>
            </w:r>
            <w:r w:rsidR="005D41D5" w:rsidRPr="00085FAE">
              <w:rPr>
                <w:rFonts w:ascii="Times New Roman" w:hAnsi="Times New Roman"/>
                <w:highlight w:val="lightGray"/>
                <w:lang w:val="fr-FR"/>
              </w:rPr>
              <w:t xml:space="preserve"> L</w:t>
            </w:r>
            <w:r w:rsidR="00A80C21" w:rsidRPr="00085FAE">
              <w:rPr>
                <w:rFonts w:ascii="Times New Roman" w:hAnsi="Times New Roman"/>
                <w:highlight w:val="lightGray"/>
                <w:lang w:val="fr-FR"/>
              </w:rPr>
              <w:t>’entrée en vigueur du</w:t>
            </w:r>
            <w:r w:rsidR="005D41D5" w:rsidRPr="00085FAE">
              <w:rPr>
                <w:rFonts w:ascii="Times New Roman" w:hAnsi="Times New Roman"/>
                <w:highlight w:val="lightGray"/>
                <w:lang w:val="fr-FR"/>
              </w:rPr>
              <w:t xml:space="preserve"> </w:t>
            </w:r>
            <w:r w:rsidR="00A80C21" w:rsidRPr="00085FAE">
              <w:rPr>
                <w:rFonts w:ascii="Times New Roman" w:hAnsi="Times New Roman"/>
                <w:highlight w:val="lightGray"/>
                <w:lang w:val="fr-FR"/>
              </w:rPr>
              <w:t>PNIA pourrait</w:t>
            </w:r>
            <w:r w:rsidR="005D41D5" w:rsidRPr="00085FAE">
              <w:rPr>
                <w:rFonts w:ascii="Times New Roman" w:hAnsi="Times New Roman"/>
                <w:highlight w:val="lightGray"/>
                <w:lang w:val="fr-FR"/>
              </w:rPr>
              <w:t xml:space="preserve"> à cet égard </w:t>
            </w:r>
            <w:r w:rsidR="00A80C21" w:rsidRPr="00085FAE">
              <w:rPr>
                <w:rFonts w:ascii="Times New Roman" w:hAnsi="Times New Roman"/>
                <w:highlight w:val="lightGray"/>
                <w:lang w:val="fr-FR"/>
              </w:rPr>
              <w:t xml:space="preserve">non seulement </w:t>
            </w:r>
            <w:r w:rsidR="005D41D5" w:rsidRPr="00085FAE">
              <w:rPr>
                <w:rFonts w:ascii="Times New Roman" w:hAnsi="Times New Roman"/>
                <w:highlight w:val="lightGray"/>
                <w:lang w:val="fr-FR"/>
              </w:rPr>
              <w:t>bousculer les « habitudes »</w:t>
            </w:r>
            <w:r w:rsidR="00A80C21" w:rsidRPr="00085FAE">
              <w:rPr>
                <w:rFonts w:ascii="Times New Roman" w:hAnsi="Times New Roman"/>
                <w:highlight w:val="lightGray"/>
                <w:lang w:val="fr-FR"/>
              </w:rPr>
              <w:t>, mais aussi</w:t>
            </w:r>
            <w:r w:rsidR="005D41D5" w:rsidRPr="00085FAE">
              <w:rPr>
                <w:rFonts w:ascii="Times New Roman" w:hAnsi="Times New Roman"/>
                <w:highlight w:val="lightGray"/>
                <w:lang w:val="fr-FR"/>
              </w:rPr>
              <w:t xml:space="preserve"> courir le risque d’un manque d’appropriation.</w:t>
            </w:r>
            <w:r w:rsidRPr="00085FAE">
              <w:rPr>
                <w:rFonts w:ascii="Times New Roman" w:hAnsi="Times New Roman"/>
                <w:highlight w:val="lightGray"/>
                <w:lang w:val="fr-FR"/>
              </w:rPr>
              <w:t xml:space="preserve"> </w:t>
            </w:r>
          </w:p>
          <w:p w:rsidR="00A80C21" w:rsidRPr="00085FAE" w:rsidRDefault="00A80C21" w:rsidP="000F12B6">
            <w:pPr>
              <w:rPr>
                <w:rFonts w:ascii="Times New Roman" w:hAnsi="Times New Roman"/>
                <w:highlight w:val="lightGray"/>
                <w:lang w:val="fr-FR"/>
              </w:rPr>
            </w:pPr>
          </w:p>
          <w:p w:rsidR="003857BE" w:rsidRPr="00085FAE" w:rsidRDefault="00A80C21" w:rsidP="000F12B6">
            <w:pPr>
              <w:rPr>
                <w:rFonts w:ascii="Times New Roman" w:hAnsi="Times New Roman"/>
                <w:highlight w:val="lightGray"/>
                <w:lang w:val="fr-FR"/>
              </w:rPr>
            </w:pPr>
            <w:r w:rsidRPr="00085FAE">
              <w:rPr>
                <w:rFonts w:ascii="Times New Roman" w:hAnsi="Times New Roman"/>
                <w:highlight w:val="lightGray"/>
                <w:lang w:val="fr-FR"/>
              </w:rPr>
              <w:t>Pour garantir un succès maximal au PDDAA au Cameroun, i</w:t>
            </w:r>
            <w:r w:rsidR="003857BE" w:rsidRPr="00085FAE">
              <w:rPr>
                <w:rFonts w:ascii="Times New Roman" w:hAnsi="Times New Roman"/>
                <w:highlight w:val="lightGray"/>
                <w:lang w:val="fr-FR"/>
              </w:rPr>
              <w:t xml:space="preserve">l y a lieu de promouvoir des échanges réguliers entre </w:t>
            </w:r>
            <w:r w:rsidR="005D41D5" w:rsidRPr="00085FAE">
              <w:rPr>
                <w:rFonts w:ascii="Times New Roman" w:hAnsi="Times New Roman"/>
                <w:highlight w:val="lightGray"/>
                <w:lang w:val="fr-FR"/>
              </w:rPr>
              <w:t xml:space="preserve">les ministères et de </w:t>
            </w:r>
            <w:r w:rsidR="003857BE" w:rsidRPr="00085FAE">
              <w:rPr>
                <w:rFonts w:ascii="Times New Roman" w:hAnsi="Times New Roman"/>
                <w:highlight w:val="lightGray"/>
                <w:lang w:val="fr-FR"/>
              </w:rPr>
              <w:t xml:space="preserve">structurer la concertation. </w:t>
            </w:r>
            <w:r w:rsidRPr="00085FAE">
              <w:rPr>
                <w:rFonts w:ascii="Times New Roman" w:hAnsi="Times New Roman"/>
                <w:highlight w:val="lightGray"/>
                <w:lang w:val="fr-FR"/>
              </w:rPr>
              <w:t>Un</w:t>
            </w:r>
            <w:r w:rsidR="005D41D5" w:rsidRPr="00085FAE">
              <w:rPr>
                <w:rFonts w:ascii="Times New Roman" w:hAnsi="Times New Roman"/>
                <w:highlight w:val="lightGray"/>
                <w:lang w:val="fr-FR"/>
              </w:rPr>
              <w:t xml:space="preserve"> a</w:t>
            </w:r>
            <w:r w:rsidR="003857BE" w:rsidRPr="00085FAE">
              <w:rPr>
                <w:rFonts w:ascii="Times New Roman" w:hAnsi="Times New Roman"/>
                <w:highlight w:val="lightGray"/>
                <w:lang w:val="fr-FR"/>
              </w:rPr>
              <w:t xml:space="preserve">ppui institutionnel </w:t>
            </w:r>
            <w:r w:rsidR="00841A9C" w:rsidRPr="00085FAE">
              <w:rPr>
                <w:rFonts w:ascii="Times New Roman" w:hAnsi="Times New Roman"/>
                <w:highlight w:val="lightGray"/>
                <w:lang w:val="fr-FR"/>
              </w:rPr>
              <w:t>spécifique serait à cet égard nécessaire</w:t>
            </w:r>
            <w:r w:rsidR="003857BE" w:rsidRPr="00085FAE">
              <w:rPr>
                <w:rFonts w:ascii="Times New Roman" w:hAnsi="Times New Roman"/>
                <w:highlight w:val="lightGray"/>
                <w:lang w:val="fr-FR"/>
              </w:rPr>
              <w:t xml:space="preserve">, au </w:t>
            </w:r>
            <w:r w:rsidR="005D41D5" w:rsidRPr="00085FAE">
              <w:rPr>
                <w:rFonts w:ascii="Times New Roman" w:hAnsi="Times New Roman"/>
                <w:highlight w:val="lightGray"/>
                <w:lang w:val="fr-FR"/>
              </w:rPr>
              <w:t xml:space="preserve">ministère de l’économie </w:t>
            </w:r>
            <w:r w:rsidR="00841A9C" w:rsidRPr="00085FAE">
              <w:rPr>
                <w:rFonts w:ascii="Times New Roman" w:hAnsi="Times New Roman"/>
                <w:highlight w:val="lightGray"/>
                <w:lang w:val="fr-FR"/>
              </w:rPr>
              <w:t xml:space="preserve">et de la planification </w:t>
            </w:r>
            <w:r w:rsidR="005D41D5" w:rsidRPr="00085FAE">
              <w:rPr>
                <w:rFonts w:ascii="Times New Roman" w:hAnsi="Times New Roman"/>
                <w:highlight w:val="lightGray"/>
                <w:lang w:val="fr-FR"/>
              </w:rPr>
              <w:t xml:space="preserve">d’une part (partant de l’appui déjà apporté par la coopération allemande), aux ministères techniques d’autre part. </w:t>
            </w:r>
          </w:p>
          <w:p w:rsidR="005D41D5" w:rsidRPr="00085FAE" w:rsidRDefault="005D41D5" w:rsidP="000F12B6">
            <w:pPr>
              <w:rPr>
                <w:rFonts w:ascii="Times New Roman" w:hAnsi="Times New Roman"/>
                <w:highlight w:val="lightGray"/>
                <w:lang w:val="fr-FR"/>
              </w:rPr>
            </w:pPr>
          </w:p>
          <w:p w:rsidR="00CC0B80" w:rsidRPr="003857BE" w:rsidRDefault="003857BE" w:rsidP="005D41D5">
            <w:pPr>
              <w:rPr>
                <w:rFonts w:ascii="Times New Roman" w:hAnsi="Times New Roman"/>
                <w:lang w:val="fr-FR"/>
              </w:rPr>
            </w:pPr>
            <w:r w:rsidRPr="00085FAE">
              <w:rPr>
                <w:rFonts w:ascii="Times New Roman" w:hAnsi="Times New Roman"/>
                <w:highlight w:val="lightGray"/>
                <w:lang w:val="fr-FR"/>
              </w:rPr>
              <w:t xml:space="preserve">2) En </w:t>
            </w:r>
            <w:r w:rsidR="005D41D5" w:rsidRPr="00085FAE">
              <w:rPr>
                <w:rFonts w:ascii="Times New Roman" w:hAnsi="Times New Roman"/>
                <w:highlight w:val="lightGray"/>
                <w:lang w:val="fr-FR"/>
              </w:rPr>
              <w:t>manière symétrique</w:t>
            </w:r>
            <w:r w:rsidRPr="00085FAE">
              <w:rPr>
                <w:rFonts w:ascii="Times New Roman" w:hAnsi="Times New Roman"/>
                <w:highlight w:val="lightGray"/>
                <w:lang w:val="fr-FR"/>
              </w:rPr>
              <w:t xml:space="preserve">, les bailleurs </w:t>
            </w:r>
            <w:r w:rsidR="005D41D5" w:rsidRPr="00085FAE">
              <w:rPr>
                <w:rFonts w:ascii="Times New Roman" w:hAnsi="Times New Roman"/>
                <w:highlight w:val="lightGray"/>
                <w:lang w:val="fr-FR"/>
              </w:rPr>
              <w:t>gagneraient à</w:t>
            </w:r>
            <w:r w:rsidRPr="00085FAE">
              <w:rPr>
                <w:rFonts w:ascii="Times New Roman" w:hAnsi="Times New Roman"/>
                <w:highlight w:val="lightGray"/>
                <w:lang w:val="fr-FR"/>
              </w:rPr>
              <w:t xml:space="preserve"> disposer d’une cartographie de leurs actions (« qui fait quoi ? »)</w:t>
            </w:r>
            <w:r w:rsidR="005D41D5" w:rsidRPr="00085FAE">
              <w:rPr>
                <w:rFonts w:ascii="Times New Roman" w:hAnsi="Times New Roman"/>
                <w:highlight w:val="lightGray"/>
                <w:lang w:val="fr-FR"/>
              </w:rPr>
              <w:t xml:space="preserve"> pour mieux alimenter le dialogue politique et se coordonner</w:t>
            </w:r>
            <w:r w:rsidR="00CC0B80" w:rsidRPr="00085FAE">
              <w:rPr>
                <w:rFonts w:ascii="Times New Roman" w:hAnsi="Times New Roman"/>
                <w:highlight w:val="lightGray"/>
                <w:lang w:val="fr-FR"/>
              </w:rPr>
              <w:t>.</w:t>
            </w:r>
            <w:r w:rsidR="00B742EC" w:rsidRPr="00085FAE">
              <w:rPr>
                <w:rFonts w:ascii="Times New Roman" w:hAnsi="Times New Roman"/>
                <w:highlight w:val="lightGray"/>
                <w:lang w:val="fr-FR"/>
              </w:rPr>
              <w:t xml:space="preserve"> </w:t>
            </w:r>
            <w:r w:rsidRPr="00085FAE">
              <w:rPr>
                <w:rFonts w:ascii="Times New Roman" w:hAnsi="Times New Roman"/>
                <w:highlight w:val="lightGray"/>
                <w:lang w:val="fr-FR"/>
              </w:rPr>
              <w:t xml:space="preserve">Le secrétariat permanent du CMP apporte un soutien en ce sens mais il </w:t>
            </w:r>
            <w:r w:rsidR="005D41D5" w:rsidRPr="00085FAE">
              <w:rPr>
                <w:rFonts w:ascii="Times New Roman" w:hAnsi="Times New Roman"/>
                <w:highlight w:val="lightGray"/>
                <w:lang w:val="fr-FR"/>
              </w:rPr>
              <w:t>est loin de suffire (deux experts juniors sont affectés à ce secrétariat mais ils doivent s’occuper de tous les groupes thématiques du CMP en même tem</w:t>
            </w:r>
            <w:r w:rsidR="00A9358E" w:rsidRPr="00085FAE">
              <w:rPr>
                <w:rFonts w:ascii="Times New Roman" w:hAnsi="Times New Roman"/>
                <w:highlight w:val="lightGray"/>
                <w:lang w:val="fr-FR"/>
              </w:rPr>
              <w:t>ps</w:t>
            </w:r>
            <w:r w:rsidR="005D41D5" w:rsidRPr="00085FAE">
              <w:rPr>
                <w:rFonts w:ascii="Times New Roman" w:hAnsi="Times New Roman"/>
                <w:highlight w:val="lightGray"/>
                <w:lang w:val="fr-FR"/>
              </w:rPr>
              <w:t>). Les PTF devraient s’interroger sur la pertinence et l’utilité d’un investissement spécifique sur la construction d’</w:t>
            </w:r>
            <w:r w:rsidRPr="00085FAE">
              <w:rPr>
                <w:rFonts w:ascii="Times New Roman" w:hAnsi="Times New Roman"/>
                <w:highlight w:val="lightGray"/>
                <w:lang w:val="fr-FR"/>
              </w:rPr>
              <w:t>une base de données exhaustive et utile à tous.</w:t>
            </w:r>
          </w:p>
        </w:tc>
        <w:tc>
          <w:tcPr>
            <w:tcW w:w="2070" w:type="dxa"/>
            <w:vMerge/>
          </w:tcPr>
          <w:p w:rsidR="00F35C28" w:rsidRPr="00300E4A" w:rsidRDefault="00F35C28" w:rsidP="000F12B6">
            <w:pPr>
              <w:pStyle w:val="Titre2"/>
              <w:outlineLvl w:val="1"/>
              <w:rPr>
                <w:rFonts w:asciiTheme="minorHAnsi" w:hAnsiTheme="minorHAnsi"/>
                <w:lang w:val="fr-FR"/>
              </w:rPr>
            </w:pPr>
          </w:p>
        </w:tc>
      </w:tr>
      <w:tr w:rsidR="00F35C28" w:rsidRPr="00C62074" w:rsidTr="005E6AEB">
        <w:trPr>
          <w:trHeight w:val="719"/>
        </w:trPr>
        <w:tc>
          <w:tcPr>
            <w:tcW w:w="7578" w:type="dxa"/>
            <w:shd w:val="clear" w:color="auto" w:fill="DBE5F1" w:themeFill="accent1" w:themeFillTint="33"/>
          </w:tcPr>
          <w:p w:rsidR="00F35C28" w:rsidRPr="005E6AEB" w:rsidRDefault="00F35C28" w:rsidP="005E6AEB">
            <w:pPr>
              <w:pStyle w:val="Paragraphedeliste"/>
              <w:spacing w:line="360" w:lineRule="auto"/>
              <w:ind w:left="0"/>
              <w:jc w:val="both"/>
              <w:rPr>
                <w:rFonts w:asciiTheme="minorHAnsi" w:hAnsiTheme="minorHAnsi"/>
                <w:b/>
                <w:lang w:val="fr-FR"/>
              </w:rPr>
            </w:pPr>
            <w:r w:rsidRPr="005E6AEB">
              <w:rPr>
                <w:rFonts w:asciiTheme="minorHAnsi" w:hAnsiTheme="minorHAnsi"/>
                <w:b/>
                <w:lang w:val="fr-FR"/>
              </w:rPr>
              <w:lastRenderedPageBreak/>
              <w:t xml:space="preserve">4. </w:t>
            </w:r>
            <w:r w:rsidR="00AA67BD" w:rsidRPr="005E6AEB">
              <w:rPr>
                <w:rFonts w:asciiTheme="minorHAnsi" w:hAnsiTheme="minorHAnsi"/>
                <w:b/>
                <w:lang w:val="fr-FR"/>
              </w:rPr>
              <w:t xml:space="preserve">Comment évaluez-vous les progrès que le pays et les bailleurs de fonds ont </w:t>
            </w:r>
            <w:r w:rsidR="005E6AEB">
              <w:rPr>
                <w:rFonts w:asciiTheme="minorHAnsi" w:hAnsiTheme="minorHAnsi"/>
                <w:b/>
                <w:lang w:val="fr-FR"/>
              </w:rPr>
              <w:t>réalisés</w:t>
            </w:r>
            <w:r w:rsidR="00AA67BD" w:rsidRPr="005E6AEB">
              <w:rPr>
                <w:rFonts w:asciiTheme="minorHAnsi" w:hAnsiTheme="minorHAnsi"/>
                <w:b/>
                <w:lang w:val="fr-FR"/>
              </w:rPr>
              <w:t xml:space="preserve"> </w:t>
            </w:r>
            <w:r w:rsidR="005E6AEB">
              <w:rPr>
                <w:rFonts w:asciiTheme="minorHAnsi" w:hAnsiTheme="minorHAnsi"/>
                <w:b/>
                <w:lang w:val="fr-FR"/>
              </w:rPr>
              <w:t>au niveau de</w:t>
            </w:r>
            <w:r w:rsidR="00AA67BD" w:rsidRPr="005E6AEB">
              <w:rPr>
                <w:rFonts w:asciiTheme="minorHAnsi" w:hAnsiTheme="minorHAnsi"/>
                <w:b/>
                <w:lang w:val="fr-FR"/>
              </w:rPr>
              <w:t xml:space="preserve"> ​​</w:t>
            </w:r>
            <w:r w:rsidR="005E6AEB">
              <w:rPr>
                <w:rFonts w:asciiTheme="minorHAnsi" w:hAnsiTheme="minorHAnsi"/>
                <w:b/>
                <w:lang w:val="fr-FR"/>
              </w:rPr>
              <w:t xml:space="preserve">la mise en œuvre, du suivi-évaluation </w:t>
            </w:r>
            <w:r w:rsidR="00AA67BD" w:rsidRPr="005E6AEB">
              <w:rPr>
                <w:rFonts w:asciiTheme="minorHAnsi" w:hAnsiTheme="minorHAnsi"/>
                <w:b/>
                <w:lang w:val="fr-FR"/>
              </w:rPr>
              <w:t>d</w:t>
            </w:r>
            <w:r w:rsidR="00D773EC">
              <w:rPr>
                <w:rFonts w:asciiTheme="minorHAnsi" w:hAnsiTheme="minorHAnsi"/>
                <w:b/>
                <w:lang w:val="fr-FR"/>
              </w:rPr>
              <w:t>es</w:t>
            </w:r>
            <w:r w:rsidR="00AA67BD" w:rsidRPr="005E6AEB">
              <w:rPr>
                <w:rFonts w:asciiTheme="minorHAnsi" w:hAnsiTheme="minorHAnsi"/>
                <w:b/>
                <w:lang w:val="fr-FR"/>
              </w:rPr>
              <w:t xml:space="preserve"> programme</w:t>
            </w:r>
            <w:r w:rsidR="00D773EC">
              <w:rPr>
                <w:rFonts w:asciiTheme="minorHAnsi" w:hAnsiTheme="minorHAnsi"/>
                <w:b/>
                <w:lang w:val="fr-FR"/>
              </w:rPr>
              <w:t>s</w:t>
            </w:r>
            <w:r w:rsidR="008318A8" w:rsidRPr="005E6AEB">
              <w:rPr>
                <w:rFonts w:asciiTheme="minorHAnsi" w:hAnsiTheme="minorHAnsi"/>
                <w:b/>
                <w:lang w:val="fr-FR"/>
              </w:rPr>
              <w:t xml:space="preserve">, et </w:t>
            </w:r>
            <w:r w:rsidR="00D773EC">
              <w:rPr>
                <w:rFonts w:asciiTheme="minorHAnsi" w:hAnsiTheme="minorHAnsi"/>
                <w:b/>
                <w:lang w:val="fr-FR"/>
              </w:rPr>
              <w:t>du</w:t>
            </w:r>
            <w:r w:rsidR="00D773EC" w:rsidRPr="005E6AEB">
              <w:rPr>
                <w:rFonts w:asciiTheme="minorHAnsi" w:hAnsiTheme="minorHAnsi"/>
                <w:b/>
                <w:lang w:val="fr-FR"/>
              </w:rPr>
              <w:t xml:space="preserve"> </w:t>
            </w:r>
            <w:r w:rsidR="008318A8" w:rsidRPr="005E6AEB">
              <w:rPr>
                <w:rFonts w:asciiTheme="minorHAnsi" w:hAnsiTheme="minorHAnsi"/>
                <w:b/>
                <w:lang w:val="fr-FR"/>
              </w:rPr>
              <w:t xml:space="preserve">système </w:t>
            </w:r>
            <w:r w:rsidR="005E6AEB">
              <w:rPr>
                <w:rFonts w:asciiTheme="minorHAnsi" w:hAnsiTheme="minorHAnsi"/>
                <w:b/>
                <w:lang w:val="fr-FR"/>
              </w:rPr>
              <w:t>d’évaluation</w:t>
            </w:r>
            <w:r w:rsidR="00AA67BD" w:rsidRPr="005E6AEB">
              <w:rPr>
                <w:rFonts w:asciiTheme="minorHAnsi" w:hAnsiTheme="minorHAnsi"/>
                <w:b/>
                <w:lang w:val="fr-FR"/>
              </w:rPr>
              <w:t xml:space="preserve"> par les pairs ?</w:t>
            </w:r>
          </w:p>
          <w:p w:rsidR="00F35C28" w:rsidRPr="005E6AEB" w:rsidRDefault="00F35C28" w:rsidP="005E6AEB">
            <w:pPr>
              <w:spacing w:line="360" w:lineRule="auto"/>
              <w:jc w:val="both"/>
              <w:rPr>
                <w:rFonts w:asciiTheme="minorHAnsi" w:hAnsiTheme="minorHAnsi"/>
                <w:b/>
                <w:lang w:val="fr-FR"/>
              </w:rPr>
            </w:pPr>
          </w:p>
        </w:tc>
        <w:tc>
          <w:tcPr>
            <w:tcW w:w="2070" w:type="dxa"/>
            <w:vMerge w:val="restart"/>
          </w:tcPr>
          <w:p w:rsidR="00F35C28" w:rsidRPr="00085FAE" w:rsidRDefault="00F35C28"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p>
          <w:p w:rsidR="00085FAE" w:rsidRPr="00085FAE" w:rsidRDefault="00085FAE" w:rsidP="00F35C28">
            <w:pPr>
              <w:spacing w:line="360" w:lineRule="auto"/>
              <w:rPr>
                <w:rFonts w:asciiTheme="minorHAnsi" w:hAnsiTheme="minorHAnsi"/>
                <w:b/>
                <w:highlight w:val="lightGray"/>
                <w:lang w:val="fr-FR"/>
              </w:rPr>
            </w:pPr>
            <w:r w:rsidRPr="00085FAE">
              <w:rPr>
                <w:rFonts w:asciiTheme="minorHAnsi" w:hAnsiTheme="minorHAnsi"/>
                <w:b/>
                <w:highlight w:val="lightGray"/>
                <w:lang w:val="fr-FR"/>
              </w:rPr>
              <w:t>Note : 0/2</w:t>
            </w:r>
          </w:p>
        </w:tc>
      </w:tr>
      <w:tr w:rsidR="00F35C28" w:rsidRPr="003D1811" w:rsidTr="005E6AEB">
        <w:trPr>
          <w:trHeight w:val="1705"/>
        </w:trPr>
        <w:tc>
          <w:tcPr>
            <w:tcW w:w="7578" w:type="dxa"/>
          </w:tcPr>
          <w:p w:rsidR="00F35C28" w:rsidRPr="00300E4A" w:rsidRDefault="008318A8" w:rsidP="005E6AEB">
            <w:pPr>
              <w:spacing w:line="360" w:lineRule="auto"/>
              <w:jc w:val="both"/>
              <w:rPr>
                <w:rFonts w:asciiTheme="minorHAnsi" w:hAnsiTheme="minorHAnsi"/>
                <w:lang w:val="fr-FR"/>
              </w:rPr>
            </w:pPr>
            <w:r w:rsidRPr="00300E4A">
              <w:rPr>
                <w:rFonts w:asciiTheme="minorHAnsi" w:hAnsiTheme="minorHAnsi"/>
                <w:u w:val="single"/>
                <w:lang w:val="fr-FR"/>
              </w:rPr>
              <w:t xml:space="preserve">Explicatif </w:t>
            </w:r>
            <w:r w:rsidR="00F35C28" w:rsidRPr="00300E4A">
              <w:rPr>
                <w:rFonts w:asciiTheme="minorHAnsi" w:hAnsiTheme="minorHAnsi"/>
                <w:lang w:val="fr-FR"/>
              </w:rPr>
              <w:t>:</w:t>
            </w:r>
          </w:p>
          <w:p w:rsidR="00F35C28" w:rsidRPr="00300E4A" w:rsidRDefault="008318A8" w:rsidP="005E6AEB">
            <w:pPr>
              <w:spacing w:line="360" w:lineRule="auto"/>
              <w:jc w:val="both"/>
              <w:rPr>
                <w:rFonts w:asciiTheme="minorHAnsi" w:hAnsiTheme="minorHAnsi"/>
                <w:lang w:val="fr-FR"/>
              </w:rPr>
            </w:pPr>
            <w:r w:rsidRPr="00300E4A">
              <w:rPr>
                <w:lang w:val="fr-FR"/>
              </w:rPr>
              <w:t xml:space="preserve">Les possibilités de collaboration entre les </w:t>
            </w:r>
            <w:r w:rsidR="005E6AEB">
              <w:rPr>
                <w:lang w:val="fr-FR"/>
              </w:rPr>
              <w:t>bailleurs de fonds</w:t>
            </w:r>
            <w:r w:rsidRPr="00300E4A">
              <w:rPr>
                <w:lang w:val="fr-FR"/>
              </w:rPr>
              <w:t xml:space="preserve"> et le pays sur la mise en œuvre du programme, </w:t>
            </w:r>
            <w:r w:rsidR="005E6AEB">
              <w:rPr>
                <w:lang w:val="fr-FR"/>
              </w:rPr>
              <w:t>le S &amp; E</w:t>
            </w:r>
            <w:r w:rsidRPr="00300E4A">
              <w:rPr>
                <w:lang w:val="fr-FR"/>
              </w:rPr>
              <w:t xml:space="preserve"> et le système d'examen par les pairs comprennent l'établissement de processus harmonisés pour soutenir la conception du programme et la réforme des politiques</w:t>
            </w:r>
            <w:r w:rsidR="005E6AEB">
              <w:rPr>
                <w:lang w:val="fr-FR"/>
              </w:rPr>
              <w:t> ;</w:t>
            </w:r>
            <w:r w:rsidRPr="00300E4A">
              <w:rPr>
                <w:lang w:val="fr-FR"/>
              </w:rPr>
              <w:t xml:space="preserve"> l'identification des actions et des ressources pour aider à </w:t>
            </w:r>
            <w:r w:rsidR="005E6AEB">
              <w:rPr>
                <w:lang w:val="fr-FR"/>
              </w:rPr>
              <w:t>la mise en œuvre</w:t>
            </w:r>
            <w:r w:rsidR="000917B3">
              <w:rPr>
                <w:lang w:val="fr-FR"/>
              </w:rPr>
              <w:t xml:space="preserve"> </w:t>
            </w:r>
            <w:r w:rsidR="000917B3" w:rsidRPr="00300E4A">
              <w:rPr>
                <w:lang w:val="fr-FR"/>
              </w:rPr>
              <w:t>immédiates</w:t>
            </w:r>
            <w:r w:rsidR="005E6AEB">
              <w:rPr>
                <w:lang w:val="fr-FR"/>
              </w:rPr>
              <w:t xml:space="preserve"> d</w:t>
            </w:r>
            <w:r w:rsidRPr="00300E4A">
              <w:rPr>
                <w:lang w:val="fr-FR"/>
              </w:rPr>
              <w:t xml:space="preserve">es priorités soulignées lors de la table ronde et l'accord sur un calendrier précis </w:t>
            </w:r>
            <w:r w:rsidR="005E6AEB">
              <w:rPr>
                <w:lang w:val="fr-FR"/>
              </w:rPr>
              <w:t xml:space="preserve">sur </w:t>
            </w:r>
            <w:r w:rsidR="000917B3">
              <w:rPr>
                <w:lang w:val="fr-FR"/>
              </w:rPr>
              <w:t>leur exécution</w:t>
            </w:r>
            <w:r w:rsidR="005E6AEB">
              <w:rPr>
                <w:lang w:val="fr-FR"/>
              </w:rPr>
              <w:t> ;</w:t>
            </w:r>
            <w:r w:rsidRPr="00300E4A">
              <w:rPr>
                <w:lang w:val="fr-FR"/>
              </w:rPr>
              <w:t xml:space="preserve"> l'examen et l'alignement des programmes des bailleurs de fonds actuels</w:t>
            </w:r>
            <w:r w:rsidR="005E6AEB">
              <w:rPr>
                <w:lang w:val="fr-FR"/>
              </w:rPr>
              <w:t xml:space="preserve"> </w:t>
            </w:r>
            <w:r w:rsidRPr="00300E4A">
              <w:rPr>
                <w:lang w:val="fr-FR"/>
              </w:rPr>
              <w:t xml:space="preserve">(et d'autres investissements du gouvernement) avec les priorités du PDDAA et l'identification des lacunes de financement et des possibilités de soutien supplémentaire ; </w:t>
            </w:r>
            <w:r w:rsidR="005E6AEB">
              <w:rPr>
                <w:lang w:val="fr-FR"/>
              </w:rPr>
              <w:t xml:space="preserve">les travaux </w:t>
            </w:r>
            <w:r w:rsidRPr="00300E4A">
              <w:rPr>
                <w:lang w:val="fr-FR"/>
              </w:rPr>
              <w:t xml:space="preserve">avec les parties prenantes du PDDAA </w:t>
            </w:r>
            <w:r w:rsidR="005E6AEB">
              <w:rPr>
                <w:lang w:val="fr-FR"/>
              </w:rPr>
              <w:t>pendant</w:t>
            </w:r>
            <w:r w:rsidRPr="00300E4A">
              <w:rPr>
                <w:lang w:val="fr-FR"/>
              </w:rPr>
              <w:t xml:space="preserve"> l’élaboration des programmes d'investissement détaillés et chiffrés ; </w:t>
            </w:r>
            <w:r w:rsidRPr="00300E4A">
              <w:rPr>
                <w:lang w:val="fr-FR"/>
              </w:rPr>
              <w:lastRenderedPageBreak/>
              <w:t>l'identification des possibilités d'utilis</w:t>
            </w:r>
            <w:r w:rsidR="00DA7E8F" w:rsidRPr="00300E4A">
              <w:rPr>
                <w:lang w:val="fr-FR"/>
              </w:rPr>
              <w:t>ation</w:t>
            </w:r>
            <w:r w:rsidRPr="00300E4A">
              <w:rPr>
                <w:lang w:val="fr-FR"/>
              </w:rPr>
              <w:t xml:space="preserve"> des fonds (publics) des donateurs </w:t>
            </w:r>
            <w:r w:rsidR="00DA7E8F" w:rsidRPr="00300E4A">
              <w:rPr>
                <w:lang w:val="fr-FR"/>
              </w:rPr>
              <w:t xml:space="preserve">au profit du financement </w:t>
            </w:r>
            <w:r w:rsidRPr="00300E4A">
              <w:rPr>
                <w:lang w:val="fr-FR"/>
              </w:rPr>
              <w:t>du secteur privé pour l'agriculture grâce à d</w:t>
            </w:r>
            <w:r w:rsidR="00DA7E8F" w:rsidRPr="00300E4A">
              <w:rPr>
                <w:lang w:val="fr-FR"/>
              </w:rPr>
              <w:t xml:space="preserve">es partenariats public-privé ; l'identification des possibilités </w:t>
            </w:r>
            <w:r w:rsidRPr="00300E4A">
              <w:rPr>
                <w:lang w:val="fr-FR"/>
              </w:rPr>
              <w:t>d'a</w:t>
            </w:r>
            <w:r w:rsidR="00DA7E8F" w:rsidRPr="00300E4A">
              <w:rPr>
                <w:lang w:val="fr-FR"/>
              </w:rPr>
              <w:t>mélioration le climat des affaires</w:t>
            </w:r>
            <w:r w:rsidRPr="00300E4A">
              <w:rPr>
                <w:lang w:val="fr-FR"/>
              </w:rPr>
              <w:t>, le développement d'un mécanisme de coordination,</w:t>
            </w:r>
            <w:r w:rsidR="00DA7E8F" w:rsidRPr="00300E4A">
              <w:rPr>
                <w:lang w:val="fr-FR"/>
              </w:rPr>
              <w:t xml:space="preserve"> le financement pluriannuel des programmes d'investissement du PDDAA par les bailleurs</w:t>
            </w:r>
            <w:r w:rsidR="005E6AEB">
              <w:rPr>
                <w:lang w:val="fr-FR"/>
              </w:rPr>
              <w:t xml:space="preserve"> de fonds</w:t>
            </w:r>
            <w:r w:rsidR="00DA7E8F" w:rsidRPr="00300E4A">
              <w:rPr>
                <w:lang w:val="fr-FR"/>
              </w:rPr>
              <w:t xml:space="preserve"> et le gouvernement</w:t>
            </w:r>
            <w:r w:rsidR="005E6AEB">
              <w:rPr>
                <w:lang w:val="fr-FR"/>
              </w:rPr>
              <w:t xml:space="preserve"> </w:t>
            </w:r>
            <w:r w:rsidR="00DA7E8F" w:rsidRPr="00300E4A">
              <w:rPr>
                <w:lang w:val="fr-FR"/>
              </w:rPr>
              <w:t>; la promotion de la revue</w:t>
            </w:r>
            <w:r w:rsidRPr="00300E4A">
              <w:rPr>
                <w:lang w:val="fr-FR"/>
              </w:rPr>
              <w:t xml:space="preserve"> du PDDAA par les pairs </w:t>
            </w:r>
            <w:r w:rsidR="00DA7E8F" w:rsidRPr="00300E4A">
              <w:rPr>
                <w:lang w:val="fr-FR"/>
              </w:rPr>
              <w:t xml:space="preserve">pour évaluer </w:t>
            </w:r>
            <w:r w:rsidR="005E6AEB">
              <w:rPr>
                <w:lang w:val="fr-FR"/>
              </w:rPr>
              <w:t>les progrès réalisés.</w:t>
            </w:r>
          </w:p>
          <w:p w:rsidR="00F35C28" w:rsidRPr="00300E4A" w:rsidRDefault="00F35C28" w:rsidP="005E6AEB">
            <w:pPr>
              <w:spacing w:line="360" w:lineRule="auto"/>
              <w:jc w:val="both"/>
              <w:rPr>
                <w:rFonts w:asciiTheme="minorHAnsi" w:hAnsiTheme="minorHAnsi"/>
                <w:lang w:val="fr-FR"/>
              </w:rPr>
            </w:pPr>
          </w:p>
          <w:p w:rsidR="00DA7E8F" w:rsidRPr="00300E4A" w:rsidRDefault="000917B3" w:rsidP="003B39DD">
            <w:pPr>
              <w:spacing w:line="360" w:lineRule="auto"/>
              <w:jc w:val="both"/>
              <w:rPr>
                <w:rFonts w:asciiTheme="minorHAnsi" w:hAnsiTheme="minorHAnsi"/>
                <w:lang w:val="fr-FR"/>
              </w:rPr>
            </w:pPr>
            <w:r w:rsidRPr="00300E4A">
              <w:rPr>
                <w:lang w:val="fr-FR"/>
              </w:rPr>
              <w:t xml:space="preserve">En classant les progrès </w:t>
            </w:r>
            <w:r>
              <w:rPr>
                <w:lang w:val="fr-FR"/>
              </w:rPr>
              <w:t xml:space="preserve">réalisés au niveau </w:t>
            </w:r>
            <w:r w:rsidRPr="00300E4A">
              <w:rPr>
                <w:lang w:val="fr-FR"/>
              </w:rPr>
              <w:t>de</w:t>
            </w:r>
            <w:r>
              <w:rPr>
                <w:lang w:val="fr-FR"/>
              </w:rPr>
              <w:t xml:space="preserve"> la</w:t>
            </w:r>
            <w:r w:rsidRPr="00300E4A">
              <w:rPr>
                <w:lang w:val="fr-FR"/>
              </w:rPr>
              <w:t xml:space="preserve"> </w:t>
            </w:r>
            <w:r>
              <w:rPr>
                <w:lang w:val="fr-FR"/>
              </w:rPr>
              <w:t xml:space="preserve">mise en œuvre du programme, du S &amp; E et du système </w:t>
            </w:r>
            <w:r w:rsidR="004D3E07">
              <w:rPr>
                <w:lang w:val="fr-FR"/>
              </w:rPr>
              <w:t>d’é</w:t>
            </w:r>
            <w:r>
              <w:rPr>
                <w:lang w:val="fr-FR"/>
              </w:rPr>
              <w:t>valuation par les pairs</w:t>
            </w:r>
            <w:r w:rsidRPr="00300E4A">
              <w:rPr>
                <w:lang w:val="fr-FR"/>
              </w:rPr>
              <w:t xml:space="preserve">, veuillez </w:t>
            </w:r>
            <w:r>
              <w:rPr>
                <w:lang w:val="fr-FR"/>
              </w:rPr>
              <w:t>indiquer les</w:t>
            </w:r>
            <w:r w:rsidRPr="00300E4A">
              <w:rPr>
                <w:lang w:val="fr-FR"/>
              </w:rPr>
              <w:t xml:space="preserve"> programmes et </w:t>
            </w:r>
            <w:r>
              <w:rPr>
                <w:lang w:val="fr-FR"/>
              </w:rPr>
              <w:t>l</w:t>
            </w:r>
            <w:r w:rsidRPr="00300E4A">
              <w:rPr>
                <w:lang w:val="fr-FR"/>
              </w:rPr>
              <w:t>es p</w:t>
            </w:r>
            <w:r>
              <w:rPr>
                <w:lang w:val="fr-FR"/>
              </w:rPr>
              <w:t>olitiques que vous avez formulés et mis</w:t>
            </w:r>
            <w:r w:rsidRPr="00300E4A">
              <w:rPr>
                <w:lang w:val="fr-FR"/>
              </w:rPr>
              <w:t xml:space="preserve"> en œuvre, les difficultés et les défis que vous avez rencontrés </w:t>
            </w:r>
            <w:r>
              <w:rPr>
                <w:lang w:val="fr-FR"/>
              </w:rPr>
              <w:t>ainsi que les</w:t>
            </w:r>
            <w:r w:rsidRPr="00300E4A">
              <w:rPr>
                <w:lang w:val="fr-FR"/>
              </w:rPr>
              <w:t xml:space="preserve"> succès que vous avez eus </w:t>
            </w:r>
            <w:r>
              <w:rPr>
                <w:lang w:val="fr-FR"/>
              </w:rPr>
              <w:t>en surmontant les obstacles</w:t>
            </w:r>
            <w:r w:rsidR="003D6685">
              <w:rPr>
                <w:lang w:val="fr-FR"/>
              </w:rPr>
              <w:t>.</w:t>
            </w:r>
          </w:p>
        </w:tc>
        <w:tc>
          <w:tcPr>
            <w:tcW w:w="2070" w:type="dxa"/>
            <w:vMerge/>
          </w:tcPr>
          <w:p w:rsidR="00F35C28" w:rsidRPr="00300E4A" w:rsidRDefault="00F35C28" w:rsidP="00F35C28">
            <w:pPr>
              <w:spacing w:line="360" w:lineRule="auto"/>
              <w:rPr>
                <w:rFonts w:asciiTheme="minorHAnsi" w:hAnsiTheme="minorHAnsi"/>
                <w:lang w:val="fr-FR"/>
              </w:rPr>
            </w:pPr>
          </w:p>
        </w:tc>
      </w:tr>
      <w:tr w:rsidR="00F35C28" w:rsidRPr="003D1811" w:rsidTr="005E6AEB">
        <w:trPr>
          <w:trHeight w:val="1827"/>
        </w:trPr>
        <w:tc>
          <w:tcPr>
            <w:tcW w:w="7578" w:type="dxa"/>
          </w:tcPr>
          <w:p w:rsidR="00F35C28" w:rsidRPr="00085FAE" w:rsidRDefault="00DA7E8F" w:rsidP="000F12B6">
            <w:pPr>
              <w:jc w:val="both"/>
              <w:rPr>
                <w:rFonts w:asciiTheme="minorHAnsi" w:hAnsiTheme="minorHAnsi"/>
                <w:highlight w:val="lightGray"/>
                <w:lang w:val="fr-FR"/>
              </w:rPr>
            </w:pPr>
            <w:r w:rsidRPr="00085FAE">
              <w:rPr>
                <w:highlight w:val="lightGray"/>
                <w:lang w:val="fr-FR"/>
              </w:rPr>
              <w:lastRenderedPageBreak/>
              <w:t xml:space="preserve">Observations et précisions de l'équipe de pays </w:t>
            </w:r>
            <w:r w:rsidRPr="00085FAE">
              <w:rPr>
                <w:rFonts w:asciiTheme="minorHAnsi" w:hAnsiTheme="minorHAnsi"/>
                <w:highlight w:val="lightGray"/>
                <w:lang w:val="fr-FR"/>
              </w:rPr>
              <w:t>:</w:t>
            </w:r>
          </w:p>
          <w:p w:rsidR="00B742EC" w:rsidRPr="00085FAE" w:rsidRDefault="00B742EC" w:rsidP="000F12B6">
            <w:pPr>
              <w:rPr>
                <w:rFonts w:ascii="Times New Roman" w:hAnsi="Times New Roman"/>
                <w:highlight w:val="lightGray"/>
                <w:lang w:val="fr-FR"/>
              </w:rPr>
            </w:pPr>
          </w:p>
          <w:p w:rsidR="003D1811" w:rsidRPr="00085FAE" w:rsidRDefault="003D1811" w:rsidP="003D1811">
            <w:pPr>
              <w:rPr>
                <w:rFonts w:ascii="Times New Roman" w:hAnsi="Times New Roman"/>
                <w:b/>
                <w:highlight w:val="lightGray"/>
                <w:u w:val="single"/>
                <w:lang w:val="fr-FR"/>
              </w:rPr>
            </w:pPr>
            <w:r w:rsidRPr="00085FAE">
              <w:rPr>
                <w:rFonts w:ascii="Times New Roman" w:hAnsi="Times New Roman"/>
                <w:b/>
                <w:highlight w:val="lightGray"/>
                <w:u w:val="single"/>
                <w:lang w:val="fr-FR"/>
              </w:rPr>
              <w:t>Observations et précisions d</w:t>
            </w:r>
            <w:r>
              <w:rPr>
                <w:rFonts w:ascii="Times New Roman" w:hAnsi="Times New Roman"/>
                <w:b/>
                <w:highlight w:val="lightGray"/>
                <w:u w:val="single"/>
                <w:lang w:val="fr-FR"/>
              </w:rPr>
              <w:t>u CMP agriculture :</w:t>
            </w:r>
          </w:p>
          <w:p w:rsidR="00B742EC" w:rsidRPr="00085FAE" w:rsidRDefault="00B742EC" w:rsidP="000F12B6">
            <w:pPr>
              <w:rPr>
                <w:rFonts w:ascii="Times New Roman" w:hAnsi="Times New Roman"/>
                <w:highlight w:val="lightGray"/>
                <w:lang w:val="fr-FR"/>
              </w:rPr>
            </w:pPr>
          </w:p>
          <w:p w:rsidR="003857BE" w:rsidRPr="00085FAE" w:rsidRDefault="003857BE" w:rsidP="000F12B6">
            <w:pPr>
              <w:rPr>
                <w:rFonts w:ascii="Times New Roman" w:hAnsi="Times New Roman"/>
                <w:highlight w:val="lightGray"/>
                <w:lang w:val="fr-FR"/>
              </w:rPr>
            </w:pPr>
            <w:r w:rsidRPr="00085FAE">
              <w:rPr>
                <w:rFonts w:ascii="Times New Roman" w:hAnsi="Times New Roman"/>
                <w:highlight w:val="lightGray"/>
                <w:lang w:val="fr-FR"/>
              </w:rPr>
              <w:t>1) Le PDDAA est une initiative proche de celle engagée en 2007 au travers du PSAE (programme sectoriel agriculture élevage), alors financée par l’Union européenne. Après plusieurs années de travail et de concertation, ce processus a avorté, faute de de concertation interministérielle et de volonté pour une cogestion des politiques dédiées à l’agriculture</w:t>
            </w:r>
            <w:r w:rsidR="00F54E7D" w:rsidRPr="00085FAE">
              <w:rPr>
                <w:rFonts w:ascii="Times New Roman" w:hAnsi="Times New Roman"/>
                <w:highlight w:val="lightGray"/>
                <w:lang w:val="fr-FR"/>
              </w:rPr>
              <w:t xml:space="preserve">. </w:t>
            </w:r>
          </w:p>
          <w:p w:rsidR="003857BE" w:rsidRPr="00085FAE" w:rsidRDefault="003857BE" w:rsidP="000F12B6">
            <w:pPr>
              <w:rPr>
                <w:rFonts w:ascii="Times New Roman" w:hAnsi="Times New Roman"/>
                <w:highlight w:val="lightGray"/>
                <w:lang w:val="fr-FR"/>
              </w:rPr>
            </w:pPr>
          </w:p>
          <w:p w:rsidR="00173C2B" w:rsidRPr="00085FAE" w:rsidRDefault="00A9358E" w:rsidP="000F12B6">
            <w:pPr>
              <w:rPr>
                <w:rFonts w:ascii="Times New Roman" w:hAnsi="Times New Roman"/>
                <w:highlight w:val="lightGray"/>
                <w:lang w:val="fr-FR"/>
              </w:rPr>
            </w:pPr>
            <w:r w:rsidRPr="00085FAE">
              <w:rPr>
                <w:rFonts w:ascii="Times New Roman" w:hAnsi="Times New Roman"/>
                <w:highlight w:val="lightGray"/>
                <w:lang w:val="fr-FR"/>
              </w:rPr>
              <w:t>L’objectif</w:t>
            </w:r>
            <w:r w:rsidR="00F54E7D" w:rsidRPr="00085FAE">
              <w:rPr>
                <w:rFonts w:ascii="Times New Roman" w:hAnsi="Times New Roman"/>
                <w:highlight w:val="lightGray"/>
                <w:lang w:val="fr-FR"/>
              </w:rPr>
              <w:t xml:space="preserve"> du PDDAA est le même</w:t>
            </w:r>
            <w:r w:rsidR="003857BE" w:rsidRPr="00085FAE">
              <w:rPr>
                <w:rFonts w:ascii="Times New Roman" w:hAnsi="Times New Roman"/>
                <w:highlight w:val="lightGray"/>
                <w:lang w:val="fr-FR"/>
              </w:rPr>
              <w:t xml:space="preserve"> mais le contexte a depuis évolué</w:t>
            </w:r>
            <w:r w:rsidRPr="00085FAE">
              <w:rPr>
                <w:rFonts w:ascii="Times New Roman" w:hAnsi="Times New Roman"/>
                <w:highlight w:val="lightGray"/>
                <w:lang w:val="fr-FR"/>
              </w:rPr>
              <w:t xml:space="preserve">, ce qui fait espérer une issue plus heureuse </w:t>
            </w:r>
            <w:r w:rsidR="003D1811">
              <w:rPr>
                <w:rFonts w:ascii="Times New Roman" w:hAnsi="Times New Roman"/>
                <w:highlight w:val="lightGray"/>
                <w:lang w:val="fr-FR"/>
              </w:rPr>
              <w:t>au</w:t>
            </w:r>
            <w:r w:rsidR="003D1811" w:rsidRPr="00085FAE">
              <w:rPr>
                <w:rFonts w:ascii="Times New Roman" w:hAnsi="Times New Roman"/>
                <w:highlight w:val="lightGray"/>
                <w:lang w:val="fr-FR"/>
              </w:rPr>
              <w:t xml:space="preserve"> </w:t>
            </w:r>
            <w:r w:rsidRPr="00085FAE">
              <w:rPr>
                <w:rFonts w:ascii="Times New Roman" w:hAnsi="Times New Roman"/>
                <w:highlight w:val="lightGray"/>
                <w:lang w:val="fr-FR"/>
              </w:rPr>
              <w:t>processus</w:t>
            </w:r>
            <w:r w:rsidR="003857BE" w:rsidRPr="00085FAE">
              <w:rPr>
                <w:rFonts w:ascii="Times New Roman" w:hAnsi="Times New Roman"/>
                <w:highlight w:val="lightGray"/>
                <w:lang w:val="fr-FR"/>
              </w:rPr>
              <w:t xml:space="preserve"> (</w:t>
            </w:r>
            <w:r w:rsidR="003D1811">
              <w:rPr>
                <w:rFonts w:ascii="Times New Roman" w:hAnsi="Times New Roman"/>
                <w:highlight w:val="lightGray"/>
                <w:lang w:val="fr-FR"/>
              </w:rPr>
              <w:t xml:space="preserve">rentrent désormais en ligne de compte la </w:t>
            </w:r>
            <w:r w:rsidR="003857BE" w:rsidRPr="00085FAE">
              <w:rPr>
                <w:rFonts w:ascii="Times New Roman" w:hAnsi="Times New Roman"/>
                <w:highlight w:val="lightGray"/>
                <w:lang w:val="fr-FR"/>
              </w:rPr>
              <w:t>réforme des financ</w:t>
            </w:r>
            <w:r w:rsidRPr="00085FAE">
              <w:rPr>
                <w:rFonts w:ascii="Times New Roman" w:hAnsi="Times New Roman"/>
                <w:highlight w:val="lightGray"/>
                <w:lang w:val="fr-FR"/>
              </w:rPr>
              <w:t>es publiques,</w:t>
            </w:r>
            <w:r w:rsidR="003857BE" w:rsidRPr="00085FAE">
              <w:rPr>
                <w:rFonts w:ascii="Times New Roman" w:hAnsi="Times New Roman"/>
                <w:highlight w:val="lightGray"/>
                <w:lang w:val="fr-FR"/>
              </w:rPr>
              <w:t xml:space="preserve"> </w:t>
            </w:r>
            <w:r w:rsidR="003D1811">
              <w:rPr>
                <w:rFonts w:ascii="Times New Roman" w:hAnsi="Times New Roman"/>
                <w:highlight w:val="lightGray"/>
                <w:lang w:val="fr-FR"/>
              </w:rPr>
              <w:t>l’</w:t>
            </w:r>
            <w:r w:rsidR="003857BE" w:rsidRPr="00085FAE">
              <w:rPr>
                <w:rFonts w:ascii="Times New Roman" w:hAnsi="Times New Roman"/>
                <w:highlight w:val="lightGray"/>
                <w:lang w:val="fr-FR"/>
              </w:rPr>
              <w:t>application des principes de gestion axé sur les résultats</w:t>
            </w:r>
            <w:r w:rsidRPr="00085FAE">
              <w:rPr>
                <w:rFonts w:ascii="Times New Roman" w:hAnsi="Times New Roman"/>
                <w:highlight w:val="lightGray"/>
                <w:lang w:val="fr-FR"/>
              </w:rPr>
              <w:t xml:space="preserve"> et </w:t>
            </w:r>
            <w:r w:rsidR="003D1811">
              <w:rPr>
                <w:rFonts w:ascii="Times New Roman" w:hAnsi="Times New Roman"/>
                <w:highlight w:val="lightGray"/>
                <w:lang w:val="fr-FR"/>
              </w:rPr>
              <w:t xml:space="preserve">la </w:t>
            </w:r>
            <w:r w:rsidRPr="00085FAE">
              <w:rPr>
                <w:rFonts w:ascii="Times New Roman" w:hAnsi="Times New Roman"/>
                <w:highlight w:val="lightGray"/>
                <w:lang w:val="fr-FR"/>
              </w:rPr>
              <w:t>définition de stratégies sectorielles, arrimées au DSCE</w:t>
            </w:r>
            <w:r w:rsidR="003857BE" w:rsidRPr="00085FAE">
              <w:rPr>
                <w:rFonts w:ascii="Times New Roman" w:hAnsi="Times New Roman"/>
                <w:highlight w:val="lightGray"/>
                <w:lang w:val="fr-FR"/>
              </w:rPr>
              <w:t>)</w:t>
            </w:r>
            <w:r w:rsidR="00F54E7D" w:rsidRPr="00085FAE">
              <w:rPr>
                <w:rFonts w:ascii="Times New Roman" w:hAnsi="Times New Roman"/>
                <w:highlight w:val="lightGray"/>
                <w:lang w:val="fr-FR"/>
              </w:rPr>
              <w:t xml:space="preserve">. </w:t>
            </w:r>
          </w:p>
          <w:p w:rsidR="00173C2B" w:rsidRPr="00085FAE" w:rsidRDefault="00173C2B" w:rsidP="000F12B6">
            <w:pPr>
              <w:rPr>
                <w:rFonts w:ascii="Times New Roman" w:hAnsi="Times New Roman"/>
                <w:highlight w:val="lightGray"/>
                <w:lang w:val="fr-FR"/>
              </w:rPr>
            </w:pPr>
          </w:p>
          <w:p w:rsidR="003857BE" w:rsidRPr="00085FAE" w:rsidRDefault="00173C2B" w:rsidP="000F12B6">
            <w:pPr>
              <w:rPr>
                <w:rFonts w:ascii="Times New Roman" w:hAnsi="Times New Roman"/>
                <w:highlight w:val="lightGray"/>
                <w:lang w:val="fr-FR"/>
              </w:rPr>
            </w:pPr>
            <w:r w:rsidRPr="00085FAE">
              <w:rPr>
                <w:rFonts w:ascii="Times New Roman" w:hAnsi="Times New Roman"/>
                <w:highlight w:val="lightGray"/>
                <w:lang w:val="fr-FR"/>
              </w:rPr>
              <w:t xml:space="preserve">2) </w:t>
            </w:r>
            <w:r w:rsidR="003857BE" w:rsidRPr="00085FAE">
              <w:rPr>
                <w:rFonts w:ascii="Times New Roman" w:hAnsi="Times New Roman"/>
                <w:highlight w:val="lightGray"/>
                <w:lang w:val="fr-FR"/>
              </w:rPr>
              <w:t>Il conviendrait toutefois (cela paraît être une condition pour sa réussite) que la partie nationale parvienne à opérer des changements dans l’action publique, distinguant plus clair</w:t>
            </w:r>
            <w:r w:rsidRPr="00085FAE">
              <w:rPr>
                <w:rFonts w:ascii="Times New Roman" w:hAnsi="Times New Roman"/>
                <w:highlight w:val="lightGray"/>
                <w:lang w:val="fr-FR"/>
              </w:rPr>
              <w:t>ement l</w:t>
            </w:r>
            <w:r w:rsidR="003857BE" w:rsidRPr="00085FAE">
              <w:rPr>
                <w:rFonts w:ascii="Times New Roman" w:hAnsi="Times New Roman"/>
                <w:highlight w:val="lightGray"/>
                <w:lang w:val="fr-FR"/>
              </w:rPr>
              <w:t xml:space="preserve">es fonctions régaliennes </w:t>
            </w:r>
            <w:r w:rsidRPr="00085FAE">
              <w:rPr>
                <w:rFonts w:ascii="Times New Roman" w:hAnsi="Times New Roman"/>
                <w:highlight w:val="lightGray"/>
                <w:lang w:val="fr-FR"/>
              </w:rPr>
              <w:t xml:space="preserve">de l’Etat </w:t>
            </w:r>
            <w:r w:rsidR="003857BE" w:rsidRPr="00085FAE">
              <w:rPr>
                <w:rFonts w:ascii="Times New Roman" w:hAnsi="Times New Roman"/>
                <w:highlight w:val="lightGray"/>
                <w:lang w:val="fr-FR"/>
              </w:rPr>
              <w:t xml:space="preserve">(services publics non marchands) des appuis directs à la production (services publics marchands, comme les appuis aux filières, les mesures prises pour réduire les pertes post-récolte, la transformation, etc.) ; cette distinction sera de nature à faciliter le positionnement des PTF et des </w:t>
            </w:r>
            <w:r w:rsidRPr="00085FAE">
              <w:rPr>
                <w:rFonts w:ascii="Times New Roman" w:hAnsi="Times New Roman"/>
                <w:highlight w:val="lightGray"/>
                <w:lang w:val="fr-FR"/>
              </w:rPr>
              <w:t>acteurs du secteur privé, banques notamment</w:t>
            </w:r>
            <w:r w:rsidR="003857BE" w:rsidRPr="00085FAE">
              <w:rPr>
                <w:rFonts w:ascii="Times New Roman" w:hAnsi="Times New Roman"/>
                <w:highlight w:val="lightGray"/>
                <w:lang w:val="fr-FR"/>
              </w:rPr>
              <w:t>, tout comme la responsabilisation de l’Etat par rapport au pilotage et au sui</w:t>
            </w:r>
            <w:r w:rsidR="00A9358E" w:rsidRPr="00085FAE">
              <w:rPr>
                <w:rFonts w:ascii="Times New Roman" w:hAnsi="Times New Roman"/>
                <w:highlight w:val="lightGray"/>
                <w:lang w:val="fr-FR"/>
              </w:rPr>
              <w:t>vi de la mise en œuvre du PNIA</w:t>
            </w:r>
            <w:r w:rsidR="003857BE" w:rsidRPr="00085FAE">
              <w:rPr>
                <w:rFonts w:ascii="Times New Roman" w:hAnsi="Times New Roman"/>
                <w:highlight w:val="lightGray"/>
                <w:lang w:val="fr-FR"/>
              </w:rPr>
              <w:t>.</w:t>
            </w:r>
          </w:p>
          <w:p w:rsidR="00641AE4" w:rsidRPr="00085FAE" w:rsidRDefault="00641AE4" w:rsidP="000F12B6">
            <w:pPr>
              <w:rPr>
                <w:rFonts w:ascii="Times New Roman" w:hAnsi="Times New Roman"/>
                <w:highlight w:val="lightGray"/>
                <w:lang w:val="fr-FR"/>
              </w:rPr>
            </w:pPr>
          </w:p>
          <w:p w:rsidR="00641AE4" w:rsidRPr="00085FAE" w:rsidRDefault="00173C2B" w:rsidP="000F12B6">
            <w:pPr>
              <w:rPr>
                <w:rFonts w:ascii="Times New Roman" w:hAnsi="Times New Roman"/>
                <w:highlight w:val="lightGray"/>
                <w:lang w:val="fr-FR"/>
              </w:rPr>
            </w:pPr>
            <w:r w:rsidRPr="00085FAE">
              <w:rPr>
                <w:rFonts w:ascii="Times New Roman" w:hAnsi="Times New Roman"/>
                <w:highlight w:val="lightGray"/>
                <w:lang w:val="fr-FR"/>
              </w:rPr>
              <w:t xml:space="preserve">3) </w:t>
            </w:r>
            <w:r w:rsidR="00641AE4" w:rsidRPr="00085FAE">
              <w:rPr>
                <w:rFonts w:ascii="Times New Roman" w:hAnsi="Times New Roman"/>
                <w:highlight w:val="lightGray"/>
                <w:lang w:val="fr-FR"/>
              </w:rPr>
              <w:t xml:space="preserve">De </w:t>
            </w:r>
            <w:r w:rsidRPr="00085FAE">
              <w:rPr>
                <w:rFonts w:ascii="Times New Roman" w:hAnsi="Times New Roman"/>
                <w:highlight w:val="lightGray"/>
                <w:lang w:val="fr-FR"/>
              </w:rPr>
              <w:t>plus,</w:t>
            </w:r>
            <w:r w:rsidR="00641AE4" w:rsidRPr="00085FAE">
              <w:rPr>
                <w:rFonts w:ascii="Times New Roman" w:hAnsi="Times New Roman"/>
                <w:highlight w:val="lightGray"/>
                <w:lang w:val="fr-FR"/>
              </w:rPr>
              <w:t xml:space="preserve"> </w:t>
            </w:r>
            <w:r w:rsidRPr="00085FAE">
              <w:rPr>
                <w:rFonts w:ascii="Times New Roman" w:hAnsi="Times New Roman"/>
                <w:highlight w:val="lightGray"/>
                <w:lang w:val="fr-FR"/>
              </w:rPr>
              <w:t xml:space="preserve">le PNIA </w:t>
            </w:r>
            <w:r w:rsidR="00D23508">
              <w:rPr>
                <w:rFonts w:ascii="Times New Roman" w:hAnsi="Times New Roman"/>
                <w:highlight w:val="lightGray"/>
                <w:lang w:val="fr-FR"/>
              </w:rPr>
              <w:t xml:space="preserve">devra davantage </w:t>
            </w:r>
            <w:r w:rsidR="003D1811">
              <w:rPr>
                <w:rFonts w:ascii="Times New Roman" w:hAnsi="Times New Roman"/>
                <w:highlight w:val="lightGray"/>
                <w:lang w:val="fr-FR"/>
              </w:rPr>
              <w:t>intégrer</w:t>
            </w:r>
            <w:r w:rsidR="003D1811" w:rsidRPr="00085FAE">
              <w:rPr>
                <w:rFonts w:ascii="Times New Roman" w:hAnsi="Times New Roman"/>
                <w:highlight w:val="lightGray"/>
                <w:lang w:val="fr-FR"/>
              </w:rPr>
              <w:t xml:space="preserve"> </w:t>
            </w:r>
            <w:r w:rsidRPr="00085FAE">
              <w:rPr>
                <w:rFonts w:ascii="Times New Roman" w:hAnsi="Times New Roman"/>
                <w:highlight w:val="lightGray"/>
                <w:lang w:val="fr-FR"/>
              </w:rPr>
              <w:t xml:space="preserve">les </w:t>
            </w:r>
            <w:r w:rsidR="00641AE4" w:rsidRPr="00085FAE">
              <w:rPr>
                <w:rFonts w:ascii="Times New Roman" w:hAnsi="Times New Roman"/>
                <w:highlight w:val="lightGray"/>
                <w:lang w:val="fr-FR"/>
              </w:rPr>
              <w:t>réformes en cours au Cameroun</w:t>
            </w:r>
            <w:r w:rsidRPr="00085FAE">
              <w:rPr>
                <w:rFonts w:ascii="Times New Roman" w:hAnsi="Times New Roman"/>
                <w:highlight w:val="lightGray"/>
                <w:lang w:val="fr-FR"/>
              </w:rPr>
              <w:t xml:space="preserve"> alors </w:t>
            </w:r>
            <w:r w:rsidR="00A9358E" w:rsidRPr="00085FAE">
              <w:rPr>
                <w:rFonts w:ascii="Times New Roman" w:hAnsi="Times New Roman"/>
                <w:highlight w:val="lightGray"/>
                <w:lang w:val="fr-FR"/>
              </w:rPr>
              <w:t>que celles-ci</w:t>
            </w:r>
            <w:r w:rsidR="00641AE4" w:rsidRPr="00085FAE">
              <w:rPr>
                <w:rFonts w:ascii="Times New Roman" w:hAnsi="Times New Roman"/>
                <w:highlight w:val="lightGray"/>
                <w:lang w:val="fr-FR"/>
              </w:rPr>
              <w:t xml:space="preserve"> pourraient d’ici quelques mois ou quelques années influer sensiblement sur </w:t>
            </w:r>
            <w:r w:rsidRPr="00085FAE">
              <w:rPr>
                <w:rFonts w:ascii="Times New Roman" w:hAnsi="Times New Roman"/>
                <w:highlight w:val="lightGray"/>
                <w:lang w:val="fr-FR"/>
              </w:rPr>
              <w:t>sa</w:t>
            </w:r>
            <w:r w:rsidR="00A9358E" w:rsidRPr="00085FAE">
              <w:rPr>
                <w:rFonts w:ascii="Times New Roman" w:hAnsi="Times New Roman"/>
                <w:highlight w:val="lightGray"/>
                <w:lang w:val="fr-FR"/>
              </w:rPr>
              <w:t xml:space="preserve"> mise en œuvre</w:t>
            </w:r>
            <w:r w:rsidRPr="00085FAE">
              <w:rPr>
                <w:rFonts w:ascii="Times New Roman" w:hAnsi="Times New Roman"/>
                <w:highlight w:val="lightGray"/>
                <w:lang w:val="fr-FR"/>
              </w:rPr>
              <w:t xml:space="preserve">. Il est question notamment d’articuler la démarche avec </w:t>
            </w:r>
            <w:r w:rsidR="00641AE4" w:rsidRPr="00085FAE">
              <w:rPr>
                <w:rFonts w:ascii="Times New Roman" w:hAnsi="Times New Roman"/>
                <w:highlight w:val="lightGray"/>
                <w:lang w:val="fr-FR"/>
              </w:rPr>
              <w:t>:</w:t>
            </w:r>
          </w:p>
          <w:p w:rsidR="00641AE4" w:rsidRPr="00085FAE" w:rsidRDefault="00641AE4" w:rsidP="000F12B6">
            <w:pPr>
              <w:rPr>
                <w:rFonts w:ascii="Times New Roman" w:hAnsi="Times New Roman"/>
                <w:highlight w:val="lightGray"/>
                <w:lang w:val="fr-FR"/>
              </w:rPr>
            </w:pPr>
          </w:p>
          <w:p w:rsidR="00641AE4" w:rsidRPr="00085FAE" w:rsidRDefault="00641AE4" w:rsidP="000F12B6">
            <w:pPr>
              <w:pStyle w:val="Paragraphedeliste"/>
              <w:numPr>
                <w:ilvl w:val="0"/>
                <w:numId w:val="6"/>
              </w:numPr>
              <w:rPr>
                <w:rFonts w:ascii="Times New Roman" w:hAnsi="Times New Roman"/>
                <w:highlight w:val="lightGray"/>
                <w:lang w:val="fr-FR"/>
              </w:rPr>
            </w:pPr>
            <w:r w:rsidRPr="00085FAE">
              <w:rPr>
                <w:rFonts w:ascii="Times New Roman" w:hAnsi="Times New Roman"/>
                <w:highlight w:val="lightGray"/>
                <w:lang w:val="fr-FR"/>
              </w:rPr>
              <w:t>Le proc</w:t>
            </w:r>
            <w:r w:rsidR="00173C2B" w:rsidRPr="00085FAE">
              <w:rPr>
                <w:rFonts w:ascii="Times New Roman" w:hAnsi="Times New Roman"/>
                <w:highlight w:val="lightGray"/>
                <w:lang w:val="fr-FR"/>
              </w:rPr>
              <w:t xml:space="preserve">essus </w:t>
            </w:r>
            <w:r w:rsidRPr="00085FAE">
              <w:rPr>
                <w:rFonts w:ascii="Times New Roman" w:hAnsi="Times New Roman"/>
                <w:highlight w:val="lightGray"/>
                <w:lang w:val="fr-FR"/>
              </w:rPr>
              <w:t xml:space="preserve">relatif à l’aménagement du territoire (cf. loi d’orientation de 2011), aspect fondamental du développement agricole. Celui-ci demeure assez peu maîtrisé </w:t>
            </w:r>
            <w:r w:rsidR="00173C2B" w:rsidRPr="00085FAE">
              <w:rPr>
                <w:rFonts w:ascii="Times New Roman" w:hAnsi="Times New Roman"/>
                <w:highlight w:val="lightGray"/>
                <w:lang w:val="fr-FR"/>
              </w:rPr>
              <w:t>par l’équipe des rédacteurs du PNIA (essentiellement composée d’agronomes)</w:t>
            </w:r>
            <w:r w:rsidRPr="00085FAE">
              <w:rPr>
                <w:rFonts w:ascii="Times New Roman" w:hAnsi="Times New Roman"/>
                <w:highlight w:val="lightGray"/>
                <w:lang w:val="fr-FR"/>
              </w:rPr>
              <w:t xml:space="preserve">. </w:t>
            </w:r>
            <w:r w:rsidR="00173C2B" w:rsidRPr="00085FAE">
              <w:rPr>
                <w:rFonts w:ascii="Times New Roman" w:hAnsi="Times New Roman"/>
                <w:highlight w:val="lightGray"/>
                <w:lang w:val="fr-FR"/>
              </w:rPr>
              <w:t xml:space="preserve">Cela pourrait pourtant avoir une incidence très positive en termes de </w:t>
            </w:r>
            <w:r w:rsidRPr="00085FAE">
              <w:rPr>
                <w:rFonts w:ascii="Times New Roman" w:hAnsi="Times New Roman"/>
                <w:highlight w:val="lightGray"/>
                <w:lang w:val="fr-FR"/>
              </w:rPr>
              <w:t xml:space="preserve">désenclavement </w:t>
            </w:r>
            <w:r w:rsidR="00173C2B" w:rsidRPr="00085FAE">
              <w:rPr>
                <w:rFonts w:ascii="Times New Roman" w:hAnsi="Times New Roman"/>
                <w:highlight w:val="lightGray"/>
                <w:lang w:val="fr-FR"/>
              </w:rPr>
              <w:t>et de structuration des filières</w:t>
            </w:r>
            <w:r w:rsidRPr="00085FAE">
              <w:rPr>
                <w:rFonts w:ascii="Times New Roman" w:hAnsi="Times New Roman"/>
                <w:highlight w:val="lightGray"/>
                <w:lang w:val="fr-FR"/>
              </w:rPr>
              <w:t xml:space="preserve">. </w:t>
            </w:r>
          </w:p>
          <w:p w:rsidR="00A9358E" w:rsidRPr="00085FAE" w:rsidRDefault="00173C2B" w:rsidP="00A9358E">
            <w:pPr>
              <w:pStyle w:val="Paragraphedeliste"/>
              <w:numPr>
                <w:ilvl w:val="0"/>
                <w:numId w:val="6"/>
              </w:numPr>
              <w:rPr>
                <w:rFonts w:ascii="Times New Roman" w:hAnsi="Times New Roman"/>
                <w:highlight w:val="lightGray"/>
                <w:lang w:val="fr-FR"/>
              </w:rPr>
            </w:pPr>
            <w:r w:rsidRPr="00085FAE">
              <w:rPr>
                <w:rFonts w:ascii="Times New Roman" w:hAnsi="Times New Roman"/>
                <w:highlight w:val="lightGray"/>
                <w:lang w:val="fr-FR"/>
              </w:rPr>
              <w:t>L</w:t>
            </w:r>
            <w:r w:rsidR="00641AE4" w:rsidRPr="00085FAE">
              <w:rPr>
                <w:rFonts w:ascii="Times New Roman" w:hAnsi="Times New Roman"/>
                <w:highlight w:val="lightGray"/>
                <w:lang w:val="fr-FR"/>
              </w:rPr>
              <w:t>a réforme foncière</w:t>
            </w:r>
            <w:r w:rsidRPr="00085FAE">
              <w:rPr>
                <w:rFonts w:ascii="Times New Roman" w:hAnsi="Times New Roman"/>
                <w:highlight w:val="lightGray"/>
                <w:lang w:val="fr-FR"/>
              </w:rPr>
              <w:t xml:space="preserve"> et</w:t>
            </w:r>
            <w:r w:rsidR="00641AE4" w:rsidRPr="00085FAE">
              <w:rPr>
                <w:rFonts w:ascii="Times New Roman" w:hAnsi="Times New Roman"/>
                <w:highlight w:val="lightGray"/>
                <w:lang w:val="fr-FR"/>
              </w:rPr>
              <w:t xml:space="preserve"> </w:t>
            </w:r>
            <w:r w:rsidRPr="00085FAE">
              <w:rPr>
                <w:rFonts w:ascii="Times New Roman" w:hAnsi="Times New Roman"/>
                <w:highlight w:val="lightGray"/>
                <w:lang w:val="fr-FR"/>
              </w:rPr>
              <w:t>l’amélioration du climat des affaires sont deux problématiques majeur</w:t>
            </w:r>
            <w:r w:rsidR="00A9358E" w:rsidRPr="00085FAE">
              <w:rPr>
                <w:rFonts w:ascii="Times New Roman" w:hAnsi="Times New Roman"/>
                <w:highlight w:val="lightGray"/>
                <w:lang w:val="fr-FR"/>
              </w:rPr>
              <w:t>e</w:t>
            </w:r>
            <w:r w:rsidRPr="00085FAE">
              <w:rPr>
                <w:rFonts w:ascii="Times New Roman" w:hAnsi="Times New Roman"/>
                <w:highlight w:val="lightGray"/>
                <w:lang w:val="fr-FR"/>
              </w:rPr>
              <w:t>s, elles aussi susceptibles de faire l’objet de projets de loi. Ces aspects sont fondamentaux p</w:t>
            </w:r>
            <w:r w:rsidR="00641AE4" w:rsidRPr="00085FAE">
              <w:rPr>
                <w:rFonts w:ascii="Times New Roman" w:hAnsi="Times New Roman"/>
                <w:highlight w:val="lightGray"/>
                <w:lang w:val="fr-FR"/>
              </w:rPr>
              <w:t>ou</w:t>
            </w:r>
            <w:r w:rsidRPr="00085FAE">
              <w:rPr>
                <w:rFonts w:ascii="Times New Roman" w:hAnsi="Times New Roman"/>
                <w:highlight w:val="lightGray"/>
                <w:lang w:val="fr-FR"/>
              </w:rPr>
              <w:t>r favoriser l’investissement</w:t>
            </w:r>
            <w:r w:rsidR="00641AE4" w:rsidRPr="00085FAE">
              <w:rPr>
                <w:rFonts w:ascii="Times New Roman" w:hAnsi="Times New Roman"/>
                <w:highlight w:val="lightGray"/>
                <w:lang w:val="fr-FR"/>
              </w:rPr>
              <w:t>.</w:t>
            </w:r>
          </w:p>
          <w:p w:rsidR="00A9358E" w:rsidRPr="00085FAE" w:rsidRDefault="00A9358E" w:rsidP="00A9358E">
            <w:pPr>
              <w:pStyle w:val="Paragraphedeliste"/>
              <w:numPr>
                <w:ilvl w:val="0"/>
                <w:numId w:val="6"/>
              </w:numPr>
              <w:rPr>
                <w:rFonts w:ascii="Times New Roman" w:hAnsi="Times New Roman"/>
                <w:highlight w:val="lightGray"/>
                <w:lang w:val="fr-FR"/>
              </w:rPr>
            </w:pPr>
            <w:r w:rsidRPr="00085FAE">
              <w:rPr>
                <w:rFonts w:ascii="Times New Roman" w:hAnsi="Times New Roman"/>
                <w:highlight w:val="lightGray"/>
                <w:lang w:val="fr-FR"/>
              </w:rPr>
              <w:t xml:space="preserve">Bien qu’évoqué dans le </w:t>
            </w:r>
            <w:proofErr w:type="spellStart"/>
            <w:r w:rsidRPr="00085FAE">
              <w:rPr>
                <w:rFonts w:ascii="Times New Roman" w:hAnsi="Times New Roman"/>
                <w:highlight w:val="lightGray"/>
                <w:lang w:val="fr-FR"/>
              </w:rPr>
              <w:t>draft</w:t>
            </w:r>
            <w:proofErr w:type="spellEnd"/>
            <w:r w:rsidRPr="00085FAE">
              <w:rPr>
                <w:rFonts w:ascii="Times New Roman" w:hAnsi="Times New Roman"/>
                <w:highlight w:val="lightGray"/>
                <w:lang w:val="fr-FR"/>
              </w:rPr>
              <w:t xml:space="preserve"> du PNIA, la dimension nutritionnelle et sécurité alimentaire ne fait pas l’objet d’actions coordonnées avec le ministère de la santé (articulation avec le mouvement SUN).</w:t>
            </w:r>
          </w:p>
          <w:p w:rsidR="00641AE4" w:rsidRPr="00085FAE" w:rsidRDefault="00641AE4" w:rsidP="000F12B6">
            <w:pPr>
              <w:rPr>
                <w:rFonts w:ascii="Times New Roman" w:hAnsi="Times New Roman"/>
                <w:highlight w:val="lightGray"/>
                <w:lang w:val="fr-FR"/>
              </w:rPr>
            </w:pPr>
          </w:p>
          <w:p w:rsidR="00641AE4" w:rsidRPr="00085FAE" w:rsidRDefault="00641AE4" w:rsidP="000F12B6">
            <w:pPr>
              <w:rPr>
                <w:rFonts w:ascii="Times New Roman" w:hAnsi="Times New Roman"/>
                <w:highlight w:val="lightGray"/>
                <w:lang w:val="fr-FR"/>
              </w:rPr>
            </w:pPr>
            <w:r w:rsidRPr="00085FAE">
              <w:rPr>
                <w:rFonts w:ascii="Times New Roman" w:hAnsi="Times New Roman"/>
                <w:highlight w:val="lightGray"/>
                <w:lang w:val="fr-FR"/>
              </w:rPr>
              <w:t xml:space="preserve">Une prise en compte des chantiers initiés </w:t>
            </w:r>
            <w:r w:rsidR="00173C2B" w:rsidRPr="00085FAE">
              <w:rPr>
                <w:rFonts w:ascii="Times New Roman" w:hAnsi="Times New Roman"/>
                <w:highlight w:val="lightGray"/>
                <w:lang w:val="fr-FR"/>
              </w:rPr>
              <w:t>ces derniers moins</w:t>
            </w:r>
            <w:r w:rsidR="00A9358E" w:rsidRPr="00085FAE">
              <w:rPr>
                <w:rFonts w:ascii="Times New Roman" w:hAnsi="Times New Roman"/>
                <w:highlight w:val="lightGray"/>
                <w:lang w:val="fr-FR"/>
              </w:rPr>
              <w:t xml:space="preserve"> sur ces sujets</w:t>
            </w:r>
            <w:r w:rsidR="00173C2B" w:rsidRPr="00085FAE">
              <w:rPr>
                <w:rFonts w:ascii="Times New Roman" w:hAnsi="Times New Roman"/>
                <w:highlight w:val="lightGray"/>
                <w:lang w:val="fr-FR"/>
              </w:rPr>
              <w:t xml:space="preserve">, </w:t>
            </w:r>
            <w:r w:rsidRPr="00085FAE">
              <w:rPr>
                <w:rFonts w:ascii="Times New Roman" w:hAnsi="Times New Roman"/>
                <w:highlight w:val="lightGray"/>
                <w:lang w:val="fr-FR"/>
              </w:rPr>
              <w:t>serait salutaire, puisque de nature à favoriser la cohérence des politiques publiques entre elles.</w:t>
            </w:r>
          </w:p>
          <w:p w:rsidR="003857BE" w:rsidRPr="00085FAE" w:rsidRDefault="003857BE" w:rsidP="000F12B6">
            <w:pPr>
              <w:rPr>
                <w:rFonts w:ascii="Times New Roman" w:hAnsi="Times New Roman"/>
                <w:highlight w:val="lightGray"/>
                <w:lang w:val="fr-FR"/>
              </w:rPr>
            </w:pPr>
          </w:p>
          <w:p w:rsidR="004B5A6D" w:rsidRPr="00085FAE" w:rsidRDefault="00173C2B" w:rsidP="000F12B6">
            <w:pPr>
              <w:rPr>
                <w:rFonts w:ascii="Times New Roman" w:hAnsi="Times New Roman"/>
                <w:highlight w:val="lightGray"/>
                <w:lang w:val="fr-FR"/>
              </w:rPr>
            </w:pPr>
            <w:r w:rsidRPr="00085FAE">
              <w:rPr>
                <w:rFonts w:ascii="Times New Roman" w:hAnsi="Times New Roman"/>
                <w:highlight w:val="lightGray"/>
                <w:lang w:val="fr-FR"/>
              </w:rPr>
              <w:t>4</w:t>
            </w:r>
            <w:r w:rsidR="00641AE4" w:rsidRPr="00085FAE">
              <w:rPr>
                <w:rFonts w:ascii="Times New Roman" w:hAnsi="Times New Roman"/>
                <w:highlight w:val="lightGray"/>
                <w:lang w:val="fr-FR"/>
              </w:rPr>
              <w:t xml:space="preserve">) </w:t>
            </w:r>
            <w:r w:rsidR="004B5A6D" w:rsidRPr="00085FAE">
              <w:rPr>
                <w:rFonts w:ascii="Times New Roman" w:hAnsi="Times New Roman"/>
                <w:highlight w:val="lightGray"/>
                <w:lang w:val="fr-FR"/>
              </w:rPr>
              <w:t xml:space="preserve">La dimension interministérielle du PNIA est primordiale et le pilotage du dossier doit se faire au plus haut niveau possible, si l’on ne veut pas risquer de connaître d’entrave politique dans la mise en œuvre et le suivi (éviter l’écueil d’un pilotage trop centré sur le seul ministère de l’agriculture). </w:t>
            </w:r>
            <w:r w:rsidRPr="00085FAE">
              <w:rPr>
                <w:rFonts w:ascii="Times New Roman" w:hAnsi="Times New Roman"/>
                <w:highlight w:val="lightGray"/>
                <w:lang w:val="fr-FR"/>
              </w:rPr>
              <w:t xml:space="preserve">Le </w:t>
            </w:r>
            <w:proofErr w:type="spellStart"/>
            <w:r w:rsidRPr="00085FAE">
              <w:rPr>
                <w:rFonts w:ascii="Times New Roman" w:hAnsi="Times New Roman"/>
                <w:highlight w:val="lightGray"/>
                <w:lang w:val="fr-FR"/>
              </w:rPr>
              <w:t>draft</w:t>
            </w:r>
            <w:proofErr w:type="spellEnd"/>
            <w:r w:rsidRPr="00085FAE">
              <w:rPr>
                <w:rFonts w:ascii="Times New Roman" w:hAnsi="Times New Roman"/>
                <w:highlight w:val="lightGray"/>
                <w:lang w:val="fr-FR"/>
              </w:rPr>
              <w:t xml:space="preserve"> du PNIA propose à cet égard une mission conjointe de suivi annuel. </w:t>
            </w:r>
            <w:r w:rsidR="004B5A6D" w:rsidRPr="00085FAE">
              <w:rPr>
                <w:rFonts w:ascii="Times New Roman" w:hAnsi="Times New Roman"/>
                <w:highlight w:val="lightGray"/>
                <w:lang w:val="fr-FR"/>
              </w:rPr>
              <w:t>Le choix d’un comité de pilotage présidé par le Premier Ministre y répond.</w:t>
            </w:r>
          </w:p>
          <w:p w:rsidR="00641AE4" w:rsidRPr="00085FAE" w:rsidRDefault="00641AE4" w:rsidP="000F12B6">
            <w:pPr>
              <w:rPr>
                <w:rFonts w:ascii="Times New Roman" w:hAnsi="Times New Roman"/>
                <w:highlight w:val="lightGray"/>
                <w:lang w:val="fr-FR"/>
              </w:rPr>
            </w:pPr>
          </w:p>
          <w:p w:rsidR="004B5A6D" w:rsidRPr="00085FAE" w:rsidRDefault="00641AE4" w:rsidP="000F12B6">
            <w:pPr>
              <w:rPr>
                <w:rFonts w:ascii="Times New Roman" w:hAnsi="Times New Roman"/>
                <w:highlight w:val="lightGray"/>
                <w:lang w:val="fr-FR"/>
              </w:rPr>
            </w:pPr>
            <w:r w:rsidRPr="00085FAE">
              <w:rPr>
                <w:rFonts w:ascii="Times New Roman" w:hAnsi="Times New Roman"/>
                <w:highlight w:val="lightGray"/>
                <w:lang w:val="fr-FR"/>
              </w:rPr>
              <w:t xml:space="preserve">Toutefois, les membres du CMP agriculture pensent </w:t>
            </w:r>
            <w:r w:rsidR="00A9358E" w:rsidRPr="00085FAE">
              <w:rPr>
                <w:rFonts w:ascii="Times New Roman" w:hAnsi="Times New Roman"/>
                <w:highlight w:val="lightGray"/>
                <w:lang w:val="fr-FR"/>
              </w:rPr>
              <w:t>que ces missions</w:t>
            </w:r>
            <w:r w:rsidRPr="00085FAE">
              <w:rPr>
                <w:rFonts w:ascii="Times New Roman" w:hAnsi="Times New Roman"/>
                <w:highlight w:val="lightGray"/>
                <w:lang w:val="fr-FR"/>
              </w:rPr>
              <w:t xml:space="preserve"> ne seront pas efficaces si les revues conjointes se multiplient sur le même secteur (rural) : </w:t>
            </w:r>
            <w:r w:rsidR="00173C2B" w:rsidRPr="00085FAE">
              <w:rPr>
                <w:rFonts w:ascii="Times New Roman" w:hAnsi="Times New Roman"/>
                <w:highlight w:val="lightGray"/>
                <w:lang w:val="fr-FR"/>
              </w:rPr>
              <w:t>programme sectoriel forêts en cours de conception</w:t>
            </w:r>
            <w:r w:rsidRPr="00085FAE">
              <w:rPr>
                <w:rFonts w:ascii="Times New Roman" w:hAnsi="Times New Roman"/>
                <w:highlight w:val="lightGray"/>
                <w:lang w:val="fr-FR"/>
              </w:rPr>
              <w:t>, stratégie du secteur rural, PNIA, etc. Il faut soulever la question avec la partie nationale</w:t>
            </w:r>
            <w:r w:rsidR="00A9358E" w:rsidRPr="00085FAE">
              <w:rPr>
                <w:rFonts w:ascii="Times New Roman" w:hAnsi="Times New Roman"/>
                <w:highlight w:val="lightGray"/>
                <w:lang w:val="fr-FR"/>
              </w:rPr>
              <w:t xml:space="preserve"> et mettre en cohérence les initiatives engagées par l’ensemble des ministres concernés</w:t>
            </w:r>
            <w:r w:rsidRPr="00085FAE">
              <w:rPr>
                <w:rFonts w:ascii="Times New Roman" w:hAnsi="Times New Roman"/>
                <w:highlight w:val="lightGray"/>
                <w:lang w:val="fr-FR"/>
              </w:rPr>
              <w:t>.</w:t>
            </w:r>
          </w:p>
          <w:p w:rsidR="00641AE4" w:rsidRPr="00085FAE" w:rsidRDefault="00641AE4" w:rsidP="000F12B6">
            <w:pPr>
              <w:rPr>
                <w:rFonts w:ascii="Times New Roman" w:hAnsi="Times New Roman"/>
                <w:highlight w:val="lightGray"/>
                <w:lang w:val="fr-FR"/>
              </w:rPr>
            </w:pPr>
          </w:p>
          <w:p w:rsidR="003D1811" w:rsidRDefault="00173C2B" w:rsidP="00173C2B">
            <w:pPr>
              <w:rPr>
                <w:rFonts w:ascii="Times New Roman" w:hAnsi="Times New Roman"/>
                <w:highlight w:val="lightGray"/>
                <w:lang w:val="fr-FR"/>
              </w:rPr>
            </w:pPr>
            <w:r w:rsidRPr="00085FAE">
              <w:rPr>
                <w:rFonts w:ascii="Times New Roman" w:hAnsi="Times New Roman"/>
                <w:highlight w:val="lightGray"/>
                <w:lang w:val="fr-FR"/>
              </w:rPr>
              <w:t>5</w:t>
            </w:r>
            <w:r w:rsidR="00641AE4" w:rsidRPr="00085FAE">
              <w:rPr>
                <w:rFonts w:ascii="Times New Roman" w:hAnsi="Times New Roman"/>
                <w:highlight w:val="lightGray"/>
                <w:lang w:val="fr-FR"/>
              </w:rPr>
              <w:t xml:space="preserve">) </w:t>
            </w:r>
            <w:r w:rsidR="0004036E" w:rsidRPr="00085FAE">
              <w:rPr>
                <w:rFonts w:ascii="Times New Roman" w:hAnsi="Times New Roman"/>
                <w:highlight w:val="lightGray"/>
                <w:lang w:val="fr-FR"/>
              </w:rPr>
              <w:t>I</w:t>
            </w:r>
            <w:r w:rsidR="00641AE4" w:rsidRPr="00085FAE">
              <w:rPr>
                <w:rFonts w:ascii="Times New Roman" w:hAnsi="Times New Roman"/>
                <w:highlight w:val="lightGray"/>
                <w:lang w:val="fr-FR"/>
              </w:rPr>
              <w:t>l est i</w:t>
            </w:r>
            <w:r w:rsidR="0004036E" w:rsidRPr="00085FAE">
              <w:rPr>
                <w:rFonts w:ascii="Times New Roman" w:hAnsi="Times New Roman"/>
                <w:highlight w:val="lightGray"/>
                <w:lang w:val="fr-FR"/>
              </w:rPr>
              <w:t xml:space="preserve">mportant </w:t>
            </w:r>
            <w:r w:rsidRPr="00085FAE">
              <w:rPr>
                <w:rFonts w:ascii="Times New Roman" w:hAnsi="Times New Roman"/>
                <w:highlight w:val="lightGray"/>
                <w:lang w:val="fr-FR"/>
              </w:rPr>
              <w:t>de</w:t>
            </w:r>
            <w:r w:rsidR="0004036E" w:rsidRPr="00085FAE">
              <w:rPr>
                <w:rFonts w:ascii="Times New Roman" w:hAnsi="Times New Roman"/>
                <w:highlight w:val="lightGray"/>
                <w:lang w:val="fr-FR"/>
              </w:rPr>
              <w:t xml:space="preserve"> pou</w:t>
            </w:r>
            <w:r w:rsidR="00641AE4" w:rsidRPr="00085FAE">
              <w:rPr>
                <w:rFonts w:ascii="Times New Roman" w:hAnsi="Times New Roman"/>
                <w:highlight w:val="lightGray"/>
                <w:lang w:val="fr-FR"/>
              </w:rPr>
              <w:t xml:space="preserve">voir renseigner des indicateurs de suivi du PDDAA. Pour cela, des efforts sont nécessaires. </w:t>
            </w:r>
            <w:r w:rsidR="00D23508">
              <w:rPr>
                <w:rFonts w:ascii="Times New Roman" w:hAnsi="Times New Roman"/>
                <w:highlight w:val="lightGray"/>
                <w:lang w:val="fr-FR"/>
              </w:rPr>
              <w:t xml:space="preserve">L’état des capacités des services agricoles (qui au demeurant sont faibles) devra être mieux connu et leurs rôles redéfinis afin de </w:t>
            </w:r>
            <w:r w:rsidR="00CF52DC">
              <w:rPr>
                <w:rFonts w:ascii="Times New Roman" w:hAnsi="Times New Roman"/>
                <w:highlight w:val="lightGray"/>
                <w:lang w:val="fr-FR"/>
              </w:rPr>
              <w:t xml:space="preserve">pouvoir apporter un appui institutionnel pour : </w:t>
            </w:r>
          </w:p>
          <w:p w:rsidR="003D1811" w:rsidRDefault="003D1811" w:rsidP="00173C2B">
            <w:pPr>
              <w:rPr>
                <w:rFonts w:ascii="Times New Roman" w:hAnsi="Times New Roman"/>
                <w:highlight w:val="lightGray"/>
                <w:lang w:val="fr-FR"/>
              </w:rPr>
            </w:pPr>
          </w:p>
          <w:p w:rsidR="003D1811" w:rsidRDefault="003D1811" w:rsidP="003D1811">
            <w:pPr>
              <w:pStyle w:val="Paragraphedeliste"/>
              <w:numPr>
                <w:ilvl w:val="0"/>
                <w:numId w:val="6"/>
              </w:numPr>
              <w:rPr>
                <w:rFonts w:ascii="Times New Roman" w:hAnsi="Times New Roman"/>
                <w:highlight w:val="lightGray"/>
                <w:lang w:val="fr-FR"/>
              </w:rPr>
            </w:pPr>
            <w:r>
              <w:rPr>
                <w:rFonts w:ascii="Times New Roman" w:hAnsi="Times New Roman"/>
                <w:highlight w:val="lightGray"/>
                <w:lang w:val="fr-FR"/>
              </w:rPr>
              <w:t>L</w:t>
            </w:r>
            <w:r w:rsidR="00D23508">
              <w:rPr>
                <w:rFonts w:ascii="Times New Roman" w:hAnsi="Times New Roman"/>
                <w:highlight w:val="lightGray"/>
                <w:lang w:val="fr-FR"/>
              </w:rPr>
              <w:t xml:space="preserve">es focaliser sur </w:t>
            </w:r>
            <w:r w:rsidR="00CF52DC">
              <w:rPr>
                <w:rFonts w:ascii="Times New Roman" w:hAnsi="Times New Roman"/>
                <w:highlight w:val="lightGray"/>
                <w:lang w:val="fr-FR"/>
              </w:rPr>
              <w:t xml:space="preserve">leurs fonctions essentielles de services publics (notamment les statistiques, la planification, le contrôle, l’élaboration de politique et de stratégie, suivi et évaluation), </w:t>
            </w:r>
          </w:p>
          <w:p w:rsidR="003D1811" w:rsidRDefault="003D1811" w:rsidP="003D1811">
            <w:pPr>
              <w:pStyle w:val="Paragraphedeliste"/>
              <w:numPr>
                <w:ilvl w:val="0"/>
                <w:numId w:val="6"/>
              </w:numPr>
              <w:rPr>
                <w:rFonts w:ascii="Times New Roman" w:hAnsi="Times New Roman"/>
                <w:highlight w:val="lightGray"/>
                <w:lang w:val="fr-FR"/>
              </w:rPr>
            </w:pPr>
            <w:r>
              <w:rPr>
                <w:rFonts w:ascii="Times New Roman" w:hAnsi="Times New Roman"/>
                <w:highlight w:val="lightGray"/>
                <w:lang w:val="fr-FR"/>
              </w:rPr>
              <w:t>E</w:t>
            </w:r>
            <w:r w:rsidR="00CF52DC">
              <w:rPr>
                <w:rFonts w:ascii="Times New Roman" w:hAnsi="Times New Roman"/>
                <w:highlight w:val="lightGray"/>
                <w:lang w:val="fr-FR"/>
              </w:rPr>
              <w:t>t renforcer leurs capacités afin qu’ils soient à même de remplir leurs fonctions regaliennes.</w:t>
            </w:r>
            <w:r w:rsidR="00D23508">
              <w:rPr>
                <w:rFonts w:ascii="Times New Roman" w:hAnsi="Times New Roman"/>
                <w:highlight w:val="lightGray"/>
                <w:lang w:val="fr-FR"/>
              </w:rPr>
              <w:t xml:space="preserve"> </w:t>
            </w:r>
          </w:p>
          <w:p w:rsidR="003D1811" w:rsidRDefault="003D1811" w:rsidP="003D1811">
            <w:pPr>
              <w:rPr>
                <w:rFonts w:ascii="Times New Roman" w:hAnsi="Times New Roman"/>
                <w:highlight w:val="lightGray"/>
                <w:lang w:val="fr-FR"/>
              </w:rPr>
            </w:pPr>
          </w:p>
          <w:p w:rsidR="00173C2B" w:rsidRPr="003D1811" w:rsidRDefault="00641AE4" w:rsidP="003D1811">
            <w:pPr>
              <w:rPr>
                <w:rFonts w:ascii="Times New Roman" w:hAnsi="Times New Roman"/>
                <w:highlight w:val="lightGray"/>
                <w:lang w:val="fr-FR"/>
              </w:rPr>
            </w:pPr>
            <w:r w:rsidRPr="003D1811">
              <w:rPr>
                <w:rFonts w:ascii="Times New Roman" w:hAnsi="Times New Roman"/>
                <w:highlight w:val="lightGray"/>
                <w:lang w:val="fr-FR"/>
              </w:rPr>
              <w:t>Les systèmes nationaux de statistiques sont guère performants</w:t>
            </w:r>
            <w:r w:rsidR="00173C2B" w:rsidRPr="003D1811">
              <w:rPr>
                <w:rFonts w:ascii="Times New Roman" w:hAnsi="Times New Roman"/>
                <w:highlight w:val="lightGray"/>
                <w:lang w:val="fr-FR"/>
              </w:rPr>
              <w:t xml:space="preserve"> et il impossible aujourd’hui d’avoir une photographie exacte de l’agriculture, ni même de </w:t>
            </w:r>
            <w:proofErr w:type="spellStart"/>
            <w:r w:rsidR="00173C2B" w:rsidRPr="003D1811">
              <w:rPr>
                <w:rFonts w:ascii="Times New Roman" w:hAnsi="Times New Roman"/>
                <w:highlight w:val="lightGray"/>
                <w:lang w:val="fr-FR"/>
              </w:rPr>
              <w:t>monographier</w:t>
            </w:r>
            <w:proofErr w:type="spellEnd"/>
            <w:r w:rsidR="00173C2B" w:rsidRPr="003D1811">
              <w:rPr>
                <w:rFonts w:ascii="Times New Roman" w:hAnsi="Times New Roman"/>
                <w:highlight w:val="lightGray"/>
                <w:lang w:val="fr-FR"/>
              </w:rPr>
              <w:t xml:space="preserve"> les différents systèmes agraires</w:t>
            </w:r>
            <w:r w:rsidR="00D23508" w:rsidRPr="003D1811">
              <w:rPr>
                <w:rFonts w:ascii="Times New Roman" w:hAnsi="Times New Roman"/>
                <w:highlight w:val="lightGray"/>
                <w:lang w:val="fr-FR"/>
              </w:rPr>
              <w:t>, les exploitations agricoles et les systèmes</w:t>
            </w:r>
            <w:r w:rsidR="00173C2B" w:rsidRPr="003D1811">
              <w:rPr>
                <w:rFonts w:ascii="Times New Roman" w:hAnsi="Times New Roman"/>
                <w:highlight w:val="lightGray"/>
                <w:lang w:val="fr-FR"/>
              </w:rPr>
              <w:t xml:space="preserve"> de production (idem pour l’agriculture familiale)</w:t>
            </w:r>
            <w:r w:rsidR="00D23508" w:rsidRPr="003D1811">
              <w:rPr>
                <w:rFonts w:ascii="Times New Roman" w:hAnsi="Times New Roman"/>
                <w:highlight w:val="lightGray"/>
                <w:lang w:val="fr-FR"/>
              </w:rPr>
              <w:t xml:space="preserve">, ainsi que les organisations de producteurs et les </w:t>
            </w:r>
            <w:proofErr w:type="spellStart"/>
            <w:r w:rsidR="00D23508" w:rsidRPr="003D1811">
              <w:rPr>
                <w:rFonts w:ascii="Times New Roman" w:hAnsi="Times New Roman"/>
                <w:highlight w:val="lightGray"/>
                <w:lang w:val="fr-FR"/>
              </w:rPr>
              <w:t>PMEs</w:t>
            </w:r>
            <w:proofErr w:type="spellEnd"/>
            <w:r w:rsidR="00D23508" w:rsidRPr="003D1811">
              <w:rPr>
                <w:rFonts w:ascii="Times New Roman" w:hAnsi="Times New Roman"/>
                <w:highlight w:val="lightGray"/>
                <w:lang w:val="fr-FR"/>
              </w:rPr>
              <w:t>/</w:t>
            </w:r>
            <w:proofErr w:type="spellStart"/>
            <w:r w:rsidR="00D23508" w:rsidRPr="003D1811">
              <w:rPr>
                <w:rFonts w:ascii="Times New Roman" w:hAnsi="Times New Roman"/>
                <w:highlight w:val="lightGray"/>
                <w:lang w:val="fr-FR"/>
              </w:rPr>
              <w:t>PMIs</w:t>
            </w:r>
            <w:proofErr w:type="spellEnd"/>
            <w:r w:rsidR="00D23508" w:rsidRPr="003D1811">
              <w:rPr>
                <w:rFonts w:ascii="Times New Roman" w:hAnsi="Times New Roman"/>
                <w:highlight w:val="lightGray"/>
                <w:lang w:val="fr-FR"/>
              </w:rPr>
              <w:t xml:space="preserve"> agricoles</w:t>
            </w:r>
            <w:r w:rsidRPr="003D1811">
              <w:rPr>
                <w:rFonts w:ascii="Times New Roman" w:hAnsi="Times New Roman"/>
                <w:highlight w:val="lightGray"/>
                <w:lang w:val="fr-FR"/>
              </w:rPr>
              <w:t>.</w:t>
            </w:r>
            <w:r w:rsidR="00173C2B" w:rsidRPr="003D1811">
              <w:rPr>
                <w:rFonts w:ascii="Times New Roman" w:hAnsi="Times New Roman"/>
                <w:highlight w:val="lightGray"/>
                <w:lang w:val="fr-FR"/>
              </w:rPr>
              <w:t xml:space="preserve"> Cela rend difficile l’estimation des capacités d’autofinancement, alors même que le PNIA doit pouvoir valoriser les apports de chaque pa</w:t>
            </w:r>
            <w:r w:rsidR="0073428D" w:rsidRPr="003D1811">
              <w:rPr>
                <w:rFonts w:ascii="Times New Roman" w:hAnsi="Times New Roman"/>
                <w:highlight w:val="lightGray"/>
                <w:lang w:val="fr-FR"/>
              </w:rPr>
              <w:t>rtenaire</w:t>
            </w:r>
            <w:r w:rsidR="00173C2B" w:rsidRPr="003D1811">
              <w:rPr>
                <w:rFonts w:ascii="Times New Roman" w:hAnsi="Times New Roman"/>
                <w:highlight w:val="lightGray"/>
                <w:lang w:val="fr-FR"/>
              </w:rPr>
              <w:t>, privé en particulier, pour sa bonne mise en œuvre.</w:t>
            </w:r>
          </w:p>
          <w:p w:rsidR="00173C2B" w:rsidRPr="00085FAE" w:rsidRDefault="00173C2B" w:rsidP="00173C2B">
            <w:pPr>
              <w:rPr>
                <w:rFonts w:ascii="Times New Roman" w:hAnsi="Times New Roman"/>
                <w:highlight w:val="lightGray"/>
                <w:lang w:val="fr-FR"/>
              </w:rPr>
            </w:pPr>
          </w:p>
          <w:p w:rsidR="004B5A6D" w:rsidRPr="00B742EC" w:rsidRDefault="00641AE4" w:rsidP="0073428D">
            <w:pPr>
              <w:rPr>
                <w:rFonts w:ascii="Times New Roman" w:hAnsi="Times New Roman"/>
                <w:lang w:val="fr-FR"/>
              </w:rPr>
            </w:pPr>
            <w:r w:rsidRPr="00085FAE">
              <w:rPr>
                <w:rFonts w:ascii="Times New Roman" w:hAnsi="Times New Roman"/>
                <w:highlight w:val="lightGray"/>
                <w:lang w:val="fr-FR"/>
              </w:rPr>
              <w:t xml:space="preserve">Les mécanismes de renseignement sur le terrain sont à reconstruire, en responsabilisant plus fortement les délégations régionales et départementales (conformément aux principes de la gestion axée sur les résultats et à ceux de la réforme des finances publiques </w:t>
            </w:r>
            <w:r w:rsidR="0073428D" w:rsidRPr="00085FAE">
              <w:rPr>
                <w:rFonts w:ascii="Times New Roman" w:hAnsi="Times New Roman"/>
                <w:highlight w:val="lightGray"/>
                <w:lang w:val="fr-FR"/>
              </w:rPr>
              <w:t>-</w:t>
            </w:r>
            <w:r w:rsidRPr="00085FAE">
              <w:rPr>
                <w:rFonts w:ascii="Times New Roman" w:hAnsi="Times New Roman"/>
                <w:highlight w:val="lightGray"/>
                <w:lang w:val="fr-FR"/>
              </w:rPr>
              <w:t xml:space="preserve"> chaîne PPBS / planification programmation budgétisation suivi). </w:t>
            </w:r>
            <w:r w:rsidR="0073428D" w:rsidRPr="00085FAE">
              <w:rPr>
                <w:rFonts w:ascii="Times New Roman" w:hAnsi="Times New Roman"/>
                <w:highlight w:val="lightGray"/>
                <w:lang w:val="fr-FR"/>
              </w:rPr>
              <w:t>Un gros chantier est à mener à ce niveau mais la partie nationale peine à exprimer une demande (raison probable : ces aspects ne peuvent être parfaitement abordés qu’au moyen d’un travail interministériel).</w:t>
            </w:r>
          </w:p>
        </w:tc>
        <w:tc>
          <w:tcPr>
            <w:tcW w:w="2070" w:type="dxa"/>
            <w:vMerge/>
          </w:tcPr>
          <w:p w:rsidR="00F35C28" w:rsidRPr="00300E4A" w:rsidRDefault="00F35C28" w:rsidP="000F12B6">
            <w:pPr>
              <w:rPr>
                <w:rFonts w:asciiTheme="minorHAnsi" w:hAnsiTheme="minorHAnsi"/>
                <w:lang w:val="fr-FR"/>
              </w:rPr>
            </w:pPr>
          </w:p>
        </w:tc>
      </w:tr>
      <w:tr w:rsidR="00F35C28" w:rsidRPr="00C62074" w:rsidTr="005E6AEB">
        <w:trPr>
          <w:trHeight w:val="944"/>
        </w:trPr>
        <w:tc>
          <w:tcPr>
            <w:tcW w:w="7578" w:type="dxa"/>
            <w:shd w:val="clear" w:color="auto" w:fill="D9D9D9" w:themeFill="background1" w:themeFillShade="D9"/>
          </w:tcPr>
          <w:p w:rsidR="00F35C28" w:rsidRPr="00300E4A" w:rsidRDefault="00DA7E8F" w:rsidP="005E6AEB">
            <w:pPr>
              <w:spacing w:line="360" w:lineRule="auto"/>
              <w:jc w:val="both"/>
              <w:rPr>
                <w:rFonts w:asciiTheme="minorHAnsi" w:hAnsiTheme="minorHAnsi"/>
                <w:b/>
                <w:lang w:val="fr-FR"/>
              </w:rPr>
            </w:pPr>
            <w:r w:rsidRPr="00300E4A">
              <w:rPr>
                <w:b/>
                <w:lang w:val="fr-FR"/>
              </w:rPr>
              <w:lastRenderedPageBreak/>
              <w:t>Rôles et responsabilités des donateurs au niveau international</w:t>
            </w:r>
            <w:r w:rsidR="00F35C28" w:rsidRPr="00300E4A">
              <w:rPr>
                <w:rFonts w:asciiTheme="minorHAnsi" w:hAnsiTheme="minorHAnsi"/>
                <w:b/>
                <w:lang w:val="fr-FR"/>
              </w:rPr>
              <w:t xml:space="preserve"> </w:t>
            </w:r>
          </w:p>
        </w:tc>
        <w:tc>
          <w:tcPr>
            <w:tcW w:w="2070" w:type="dxa"/>
            <w:vMerge w:val="restart"/>
            <w:shd w:val="clear" w:color="auto" w:fill="auto"/>
          </w:tcPr>
          <w:p w:rsidR="00085FAE" w:rsidRPr="003D1811" w:rsidRDefault="00085FAE" w:rsidP="00085FAE">
            <w:pPr>
              <w:pStyle w:val="Titre2"/>
              <w:spacing w:line="360" w:lineRule="auto"/>
              <w:outlineLvl w:val="1"/>
              <w:rPr>
                <w:rFonts w:asciiTheme="minorHAnsi" w:hAnsiTheme="minorHAnsi"/>
                <w:highlight w:val="lightGray"/>
                <w:lang w:val="fr-FR"/>
                <w:rPrChange w:id="0" w:author="FORCE Eric" w:date="2014-02-04T10:33:00Z">
                  <w:rPr>
                    <w:rFonts w:asciiTheme="minorHAnsi" w:hAnsiTheme="minorHAnsi"/>
                    <w:b w:val="0"/>
                    <w:highlight w:val="lightGray"/>
                    <w:lang w:val="fr-FR"/>
                  </w:rPr>
                </w:rPrChange>
              </w:rPr>
            </w:pPr>
          </w:p>
          <w:p w:rsidR="00085FAE" w:rsidRPr="003D1811" w:rsidRDefault="00085FAE" w:rsidP="00085FAE">
            <w:pPr>
              <w:rPr>
                <w:b/>
                <w:highlight w:val="lightGray"/>
                <w:lang w:val="fr-FR"/>
                <w:rPrChange w:id="1" w:author="FORCE Eric" w:date="2014-02-04T10:33:00Z">
                  <w:rPr>
                    <w:highlight w:val="lightGray"/>
                    <w:lang w:val="fr-FR"/>
                  </w:rPr>
                </w:rPrChange>
              </w:rPr>
            </w:pPr>
          </w:p>
          <w:p w:rsidR="00085FAE" w:rsidRPr="003D1811" w:rsidRDefault="00085FAE" w:rsidP="00085FAE">
            <w:pPr>
              <w:rPr>
                <w:b/>
                <w:highlight w:val="lightGray"/>
                <w:lang w:val="fr-FR"/>
                <w:rPrChange w:id="2" w:author="FORCE Eric" w:date="2014-02-04T10:33:00Z">
                  <w:rPr>
                    <w:highlight w:val="lightGray"/>
                    <w:lang w:val="fr-FR"/>
                  </w:rPr>
                </w:rPrChange>
              </w:rPr>
            </w:pPr>
          </w:p>
          <w:p w:rsidR="00085FAE" w:rsidRPr="003D1811" w:rsidRDefault="00085FAE" w:rsidP="00085FAE">
            <w:pPr>
              <w:rPr>
                <w:b/>
                <w:highlight w:val="lightGray"/>
                <w:lang w:val="fr-FR"/>
                <w:rPrChange w:id="3"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4"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5"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6"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7"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8"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9"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10"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11"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12"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13"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14"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15"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16"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17"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18"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19"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20"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21"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22"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23"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24"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25"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26"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27"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28"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29"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30"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31"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32"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33"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34"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35"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36"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37"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38"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39"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40"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41"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42"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43"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44"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45"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46"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47"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48"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49" w:author="FORCE Eric" w:date="2014-02-04T10:33:00Z">
                  <w:rPr>
                    <w:highlight w:val="lightGray"/>
                    <w:lang w:val="fr-FR"/>
                  </w:rPr>
                </w:rPrChange>
              </w:rPr>
            </w:pPr>
          </w:p>
          <w:p w:rsidR="00085FAE" w:rsidRPr="003D1811" w:rsidRDefault="00085FAE" w:rsidP="00085FAE">
            <w:pPr>
              <w:spacing w:line="360" w:lineRule="auto"/>
              <w:rPr>
                <w:b/>
                <w:highlight w:val="lightGray"/>
                <w:lang w:val="fr-FR"/>
                <w:rPrChange w:id="50" w:author="FORCE Eric" w:date="2014-02-04T10:33:00Z">
                  <w:rPr>
                    <w:highlight w:val="lightGray"/>
                    <w:lang w:val="fr-FR"/>
                  </w:rPr>
                </w:rPrChange>
              </w:rPr>
            </w:pPr>
          </w:p>
          <w:p w:rsidR="003D1811" w:rsidRPr="003D1811" w:rsidRDefault="003D1811" w:rsidP="00085FAE">
            <w:pPr>
              <w:spacing w:line="360" w:lineRule="auto"/>
              <w:rPr>
                <w:ins w:id="51" w:author="FORCE Eric" w:date="2014-02-04T10:33:00Z"/>
                <w:b/>
                <w:highlight w:val="lightGray"/>
                <w:lang w:val="fr-FR"/>
                <w:rPrChange w:id="52" w:author="FORCE Eric" w:date="2014-02-04T10:33:00Z">
                  <w:rPr>
                    <w:ins w:id="53" w:author="FORCE Eric" w:date="2014-02-04T10:33:00Z"/>
                    <w:highlight w:val="lightGray"/>
                    <w:lang w:val="fr-FR"/>
                  </w:rPr>
                </w:rPrChange>
              </w:rPr>
            </w:pPr>
          </w:p>
          <w:p w:rsidR="003D1811" w:rsidRDefault="003D1811" w:rsidP="00085FAE">
            <w:pPr>
              <w:spacing w:line="360" w:lineRule="auto"/>
              <w:rPr>
                <w:ins w:id="54" w:author="FORCE Eric" w:date="2014-02-04T10:33:00Z"/>
                <w:b/>
                <w:highlight w:val="lightGray"/>
                <w:lang w:val="fr-FR"/>
              </w:rPr>
            </w:pPr>
          </w:p>
          <w:p w:rsidR="00F35C28" w:rsidRPr="003D1811" w:rsidRDefault="00AA0833" w:rsidP="00085FAE">
            <w:pPr>
              <w:spacing w:line="360" w:lineRule="auto"/>
              <w:rPr>
                <w:rFonts w:asciiTheme="minorHAnsi" w:hAnsiTheme="minorHAnsi"/>
                <w:b/>
                <w:highlight w:val="lightGray"/>
                <w:lang w:val="fr-FR"/>
                <w:rPrChange w:id="55" w:author="FORCE Eric" w:date="2014-02-04T10:33:00Z">
                  <w:rPr>
                    <w:rFonts w:asciiTheme="minorHAnsi" w:hAnsiTheme="minorHAnsi"/>
                    <w:highlight w:val="lightGray"/>
                    <w:lang w:val="fr-FR"/>
                  </w:rPr>
                </w:rPrChange>
              </w:rPr>
            </w:pPr>
            <w:bookmarkStart w:id="56" w:name="_GoBack"/>
            <w:bookmarkEnd w:id="56"/>
            <w:r w:rsidRPr="00AA0833">
              <w:rPr>
                <w:b/>
                <w:highlight w:val="lightGray"/>
                <w:lang w:val="fr-FR"/>
                <w:rPrChange w:id="57" w:author="FORCE Eric" w:date="2014-02-04T10:33:00Z">
                  <w:rPr>
                    <w:highlight w:val="lightGray"/>
                    <w:lang w:val="fr-FR"/>
                  </w:rPr>
                </w:rPrChange>
              </w:rPr>
              <w:t>Note : 1/2</w:t>
            </w:r>
          </w:p>
        </w:tc>
      </w:tr>
      <w:tr w:rsidR="00F35C28" w:rsidRPr="003D1811" w:rsidTr="005E6AEB">
        <w:trPr>
          <w:trHeight w:val="1942"/>
        </w:trPr>
        <w:tc>
          <w:tcPr>
            <w:tcW w:w="7578" w:type="dxa"/>
          </w:tcPr>
          <w:p w:rsidR="00F35C28" w:rsidRPr="00300E4A" w:rsidRDefault="00325C72" w:rsidP="005E6AEB">
            <w:pPr>
              <w:spacing w:line="360" w:lineRule="auto"/>
              <w:jc w:val="both"/>
              <w:rPr>
                <w:rFonts w:asciiTheme="minorHAnsi" w:hAnsiTheme="minorHAnsi"/>
                <w:lang w:val="fr-FR"/>
              </w:rPr>
            </w:pPr>
            <w:r w:rsidRPr="00300E4A">
              <w:rPr>
                <w:rFonts w:asciiTheme="minorHAnsi" w:hAnsiTheme="minorHAnsi"/>
                <w:u w:val="single"/>
                <w:lang w:val="fr-FR"/>
              </w:rPr>
              <w:t xml:space="preserve">Explicatif </w:t>
            </w:r>
            <w:r w:rsidR="00F35C28" w:rsidRPr="00300E4A">
              <w:rPr>
                <w:rFonts w:asciiTheme="minorHAnsi" w:hAnsiTheme="minorHAnsi"/>
                <w:lang w:val="fr-FR"/>
              </w:rPr>
              <w:t>:</w:t>
            </w:r>
          </w:p>
          <w:p w:rsidR="00F35C28" w:rsidRPr="00300E4A" w:rsidRDefault="00325C72" w:rsidP="005E6AEB">
            <w:pPr>
              <w:spacing w:line="360" w:lineRule="auto"/>
              <w:jc w:val="both"/>
              <w:rPr>
                <w:rFonts w:asciiTheme="minorHAnsi" w:hAnsiTheme="minorHAnsi"/>
                <w:lang w:val="fr-FR"/>
              </w:rPr>
            </w:pPr>
            <w:r w:rsidRPr="00300E4A">
              <w:rPr>
                <w:lang w:val="fr-FR"/>
              </w:rPr>
              <w:t>Les bailleurs de fonds basés au siège travailler</w:t>
            </w:r>
            <w:r w:rsidR="003D6685">
              <w:rPr>
                <w:lang w:val="fr-FR"/>
              </w:rPr>
              <w:t>ont</w:t>
            </w:r>
            <w:r w:rsidRPr="00300E4A">
              <w:rPr>
                <w:lang w:val="fr-FR"/>
              </w:rPr>
              <w:t xml:space="preserve"> avec les </w:t>
            </w:r>
            <w:r w:rsidR="003D6685">
              <w:rPr>
                <w:lang w:val="fr-FR"/>
              </w:rPr>
              <w:t>bailleurs de fonds</w:t>
            </w:r>
            <w:r w:rsidR="003D6685" w:rsidRPr="00300E4A">
              <w:rPr>
                <w:lang w:val="fr-FR"/>
              </w:rPr>
              <w:t xml:space="preserve"> </w:t>
            </w:r>
            <w:r w:rsidRPr="00300E4A">
              <w:rPr>
                <w:lang w:val="fr-FR"/>
              </w:rPr>
              <w:t xml:space="preserve">au niveau des pays </w:t>
            </w:r>
            <w:r w:rsidR="003D6685">
              <w:rPr>
                <w:lang w:val="fr-FR"/>
              </w:rPr>
              <w:t>afin d’</w:t>
            </w:r>
            <w:r w:rsidR="003D6685" w:rsidRPr="00300E4A">
              <w:rPr>
                <w:lang w:val="fr-FR"/>
              </w:rPr>
              <w:t xml:space="preserve"> </w:t>
            </w:r>
            <w:r w:rsidRPr="00300E4A">
              <w:rPr>
                <w:lang w:val="fr-FR"/>
              </w:rPr>
              <w:t xml:space="preserve">appuyer le processus du PDDAA au niveau </w:t>
            </w:r>
            <w:r w:rsidR="005E6AEB">
              <w:rPr>
                <w:lang w:val="fr-FR"/>
              </w:rPr>
              <w:t>national</w:t>
            </w:r>
            <w:r w:rsidRPr="00300E4A">
              <w:rPr>
                <w:lang w:val="fr-FR"/>
              </w:rPr>
              <w:t xml:space="preserve">. Ils coordonneront leurs appuis avec les plans </w:t>
            </w:r>
            <w:r w:rsidR="003D6685">
              <w:rPr>
                <w:lang w:val="fr-FR"/>
              </w:rPr>
              <w:t>A</w:t>
            </w:r>
            <w:r w:rsidRPr="00300E4A">
              <w:rPr>
                <w:lang w:val="fr-FR"/>
              </w:rPr>
              <w:t xml:space="preserve">fricains de développement agricole à travers des actions qui </w:t>
            </w:r>
            <w:r w:rsidR="00E54134" w:rsidRPr="00300E4A">
              <w:rPr>
                <w:lang w:val="fr-FR"/>
              </w:rPr>
              <w:t xml:space="preserve">visent à </w:t>
            </w:r>
            <w:r w:rsidRPr="00300E4A">
              <w:rPr>
                <w:lang w:val="fr-FR"/>
              </w:rPr>
              <w:t>améliore</w:t>
            </w:r>
            <w:r w:rsidR="00E54134" w:rsidRPr="00300E4A">
              <w:rPr>
                <w:lang w:val="fr-FR"/>
              </w:rPr>
              <w:t xml:space="preserve">r </w:t>
            </w:r>
            <w:r w:rsidRPr="00300E4A">
              <w:rPr>
                <w:lang w:val="fr-FR"/>
              </w:rPr>
              <w:t>le mécanisme informel de coordination actuel (</w:t>
            </w:r>
            <w:r w:rsidR="00E54134" w:rsidRPr="00300E4A">
              <w:rPr>
                <w:lang w:val="fr-FR"/>
              </w:rPr>
              <w:t>Groupe</w:t>
            </w:r>
            <w:r w:rsidRPr="00300E4A">
              <w:rPr>
                <w:lang w:val="fr-FR"/>
              </w:rPr>
              <w:t xml:space="preserve"> des </w:t>
            </w:r>
            <w:r w:rsidR="003D6685">
              <w:rPr>
                <w:lang w:val="fr-FR"/>
              </w:rPr>
              <w:t>P</w:t>
            </w:r>
            <w:r w:rsidRPr="00300E4A">
              <w:rPr>
                <w:lang w:val="fr-FR"/>
              </w:rPr>
              <w:t xml:space="preserve">artenaires </w:t>
            </w:r>
            <w:r w:rsidR="003D6685">
              <w:rPr>
                <w:lang w:val="fr-FR"/>
              </w:rPr>
              <w:t xml:space="preserve">au </w:t>
            </w:r>
            <w:r w:rsidR="004D3E07">
              <w:rPr>
                <w:lang w:val="fr-FR"/>
              </w:rPr>
              <w:t>Développement</w:t>
            </w:r>
            <w:r w:rsidR="003D6685">
              <w:rPr>
                <w:lang w:val="fr-FR"/>
              </w:rPr>
              <w:t xml:space="preserve"> </w:t>
            </w:r>
            <w:r w:rsidR="00E54134" w:rsidRPr="00300E4A">
              <w:rPr>
                <w:lang w:val="fr-FR"/>
              </w:rPr>
              <w:t>du</w:t>
            </w:r>
            <w:r w:rsidRPr="00300E4A">
              <w:rPr>
                <w:lang w:val="fr-FR"/>
              </w:rPr>
              <w:t xml:space="preserve"> PDDAA </w:t>
            </w:r>
            <w:r w:rsidR="00E54134" w:rsidRPr="00300E4A">
              <w:rPr>
                <w:lang w:val="fr-FR"/>
              </w:rPr>
              <w:t xml:space="preserve">appartenant à la </w:t>
            </w:r>
            <w:r w:rsidR="003D6685">
              <w:rPr>
                <w:lang w:val="fr-FR"/>
              </w:rPr>
              <w:t>P</w:t>
            </w:r>
            <w:r w:rsidR="00E54134" w:rsidRPr="00300E4A">
              <w:rPr>
                <w:lang w:val="fr-FR"/>
              </w:rPr>
              <w:t xml:space="preserve">lateforme </w:t>
            </w:r>
            <w:r w:rsidR="003D6685">
              <w:rPr>
                <w:lang w:val="fr-FR"/>
              </w:rPr>
              <w:t>Mondiale</w:t>
            </w:r>
            <w:r w:rsidR="003D6685" w:rsidRPr="00300E4A">
              <w:rPr>
                <w:lang w:val="fr-FR"/>
              </w:rPr>
              <w:t xml:space="preserve"> </w:t>
            </w:r>
            <w:r w:rsidR="00E54134" w:rsidRPr="00300E4A">
              <w:rPr>
                <w:lang w:val="fr-FR"/>
              </w:rPr>
              <w:t xml:space="preserve">des </w:t>
            </w:r>
            <w:r w:rsidR="003D6685">
              <w:rPr>
                <w:lang w:val="fr-FR"/>
              </w:rPr>
              <w:t>D</w:t>
            </w:r>
            <w:r w:rsidR="00E54134" w:rsidRPr="00300E4A">
              <w:rPr>
                <w:lang w:val="fr-FR"/>
              </w:rPr>
              <w:t xml:space="preserve">onateurs pour le </w:t>
            </w:r>
            <w:r w:rsidR="003D6685">
              <w:rPr>
                <w:lang w:val="fr-FR"/>
              </w:rPr>
              <w:t>D</w:t>
            </w:r>
            <w:r w:rsidR="00E54134" w:rsidRPr="00300E4A">
              <w:rPr>
                <w:lang w:val="fr-FR"/>
              </w:rPr>
              <w:t xml:space="preserve">éveloppement </w:t>
            </w:r>
            <w:r w:rsidR="003D6685">
              <w:rPr>
                <w:lang w:val="fr-FR"/>
              </w:rPr>
              <w:t>A</w:t>
            </w:r>
            <w:r w:rsidR="00E54134" w:rsidRPr="00300E4A">
              <w:rPr>
                <w:lang w:val="fr-FR"/>
              </w:rPr>
              <w:t xml:space="preserve">gricole) ; </w:t>
            </w:r>
            <w:r w:rsidRPr="00300E4A">
              <w:rPr>
                <w:lang w:val="fr-FR"/>
              </w:rPr>
              <w:t>assurer une communication régulière entre le siège et les bureaux de pays concernant le PDDAA et d'autres initiatives mondiales pour l'agricult</w:t>
            </w:r>
            <w:r w:rsidR="005E6AEB">
              <w:rPr>
                <w:lang w:val="fr-FR"/>
              </w:rPr>
              <w:t xml:space="preserve">ure et la sécurité alimentaire pertinentes </w:t>
            </w:r>
            <w:r w:rsidR="00E54134" w:rsidRPr="00300E4A">
              <w:rPr>
                <w:lang w:val="fr-FR"/>
              </w:rPr>
              <w:t>pour le PDDAA</w:t>
            </w:r>
            <w:r w:rsidR="005E6AEB">
              <w:rPr>
                <w:lang w:val="fr-FR"/>
              </w:rPr>
              <w:t> ;</w:t>
            </w:r>
            <w:r w:rsidRPr="00300E4A">
              <w:rPr>
                <w:lang w:val="fr-FR"/>
              </w:rPr>
              <w:t xml:space="preserve"> </w:t>
            </w:r>
            <w:r w:rsidR="00E54134" w:rsidRPr="00300E4A">
              <w:rPr>
                <w:lang w:val="fr-FR"/>
              </w:rPr>
              <w:t>appuyer</w:t>
            </w:r>
            <w:r w:rsidRPr="00300E4A">
              <w:rPr>
                <w:lang w:val="fr-FR"/>
              </w:rPr>
              <w:t xml:space="preserve"> et encourager le personnel des bureaux </w:t>
            </w:r>
            <w:r w:rsidR="00E54134" w:rsidRPr="00300E4A">
              <w:rPr>
                <w:lang w:val="fr-FR"/>
              </w:rPr>
              <w:t>nationaux</w:t>
            </w:r>
            <w:r w:rsidRPr="00300E4A">
              <w:rPr>
                <w:lang w:val="fr-FR"/>
              </w:rPr>
              <w:t xml:space="preserve"> </w:t>
            </w:r>
            <w:r w:rsidR="00E54134" w:rsidRPr="00300E4A">
              <w:rPr>
                <w:lang w:val="fr-FR"/>
              </w:rPr>
              <w:t>à</w:t>
            </w:r>
            <w:r w:rsidRPr="00300E4A">
              <w:rPr>
                <w:lang w:val="fr-FR"/>
              </w:rPr>
              <w:t xml:space="preserve"> travailler de manière proactive avec les gouvernements nat</w:t>
            </w:r>
            <w:r w:rsidR="005E6AEB">
              <w:rPr>
                <w:lang w:val="fr-FR"/>
              </w:rPr>
              <w:t xml:space="preserve">ionaux et les </w:t>
            </w:r>
            <w:r w:rsidRPr="00300E4A">
              <w:rPr>
                <w:lang w:val="fr-FR"/>
              </w:rPr>
              <w:t xml:space="preserve">autres parties prenantes </w:t>
            </w:r>
            <w:r w:rsidR="005E6AEB">
              <w:rPr>
                <w:lang w:val="fr-FR"/>
              </w:rPr>
              <w:t>du</w:t>
            </w:r>
            <w:r w:rsidRPr="00300E4A">
              <w:rPr>
                <w:lang w:val="fr-FR"/>
              </w:rPr>
              <w:t xml:space="preserve"> processus du PDDAA ; renforcer les capacités des bureaux </w:t>
            </w:r>
            <w:r w:rsidR="00E54134" w:rsidRPr="00300E4A">
              <w:rPr>
                <w:lang w:val="fr-FR"/>
              </w:rPr>
              <w:t>nationaux à</w:t>
            </w:r>
            <w:r w:rsidRPr="00300E4A">
              <w:rPr>
                <w:lang w:val="fr-FR"/>
              </w:rPr>
              <w:t xml:space="preserve"> s'engager avec le PDDAA (par ex</w:t>
            </w:r>
            <w:r w:rsidR="005E6AEB">
              <w:rPr>
                <w:lang w:val="fr-FR"/>
              </w:rPr>
              <w:t>emple :</w:t>
            </w:r>
            <w:r w:rsidR="00E54134" w:rsidRPr="00300E4A">
              <w:rPr>
                <w:lang w:val="fr-FR"/>
              </w:rPr>
              <w:t xml:space="preserve"> fournir des informations</w:t>
            </w:r>
            <w:r w:rsidRPr="00300E4A">
              <w:rPr>
                <w:lang w:val="fr-FR"/>
              </w:rPr>
              <w:t xml:space="preserve">, des études de cas pratiques, les contacts, </w:t>
            </w:r>
            <w:r w:rsidR="005E6AEB" w:rsidRPr="00300E4A">
              <w:rPr>
                <w:lang w:val="fr-FR"/>
              </w:rPr>
              <w:t>les ressources en personnel</w:t>
            </w:r>
            <w:r w:rsidR="005E6AEB">
              <w:rPr>
                <w:lang w:val="fr-FR"/>
              </w:rPr>
              <w:t xml:space="preserve"> et  leur</w:t>
            </w:r>
            <w:r w:rsidRPr="00300E4A">
              <w:rPr>
                <w:lang w:val="fr-FR"/>
              </w:rPr>
              <w:t xml:space="preserve"> formation</w:t>
            </w:r>
            <w:r w:rsidR="00E54134" w:rsidRPr="00300E4A">
              <w:rPr>
                <w:lang w:val="fr-FR"/>
              </w:rPr>
              <w:t xml:space="preserve"> si possible</w:t>
            </w:r>
            <w:r w:rsidRPr="00300E4A">
              <w:rPr>
                <w:lang w:val="fr-FR"/>
              </w:rPr>
              <w:t xml:space="preserve">) ; promouvoir </w:t>
            </w:r>
            <w:r w:rsidR="003D5733" w:rsidRPr="00300E4A">
              <w:rPr>
                <w:lang w:val="fr-FR"/>
              </w:rPr>
              <w:t>l</w:t>
            </w:r>
            <w:r w:rsidRPr="00300E4A">
              <w:rPr>
                <w:lang w:val="fr-FR"/>
              </w:rPr>
              <w:t xml:space="preserve">e travail </w:t>
            </w:r>
            <w:r w:rsidR="003D5733" w:rsidRPr="00300E4A">
              <w:rPr>
                <w:lang w:val="fr-FR"/>
              </w:rPr>
              <w:t xml:space="preserve">intersectoriel </w:t>
            </w:r>
            <w:r w:rsidRPr="00300E4A">
              <w:rPr>
                <w:lang w:val="fr-FR"/>
              </w:rPr>
              <w:t xml:space="preserve">aux </w:t>
            </w:r>
            <w:r w:rsidRPr="00300E4A">
              <w:rPr>
                <w:lang w:val="fr-FR"/>
              </w:rPr>
              <w:lastRenderedPageBreak/>
              <w:t>niveaux régional et du siège pour assurer la cohérence des politiques</w:t>
            </w:r>
            <w:r w:rsidR="005E6AEB">
              <w:rPr>
                <w:lang w:val="fr-FR"/>
              </w:rPr>
              <w:t xml:space="preserve"> </w:t>
            </w:r>
            <w:r w:rsidRPr="00300E4A">
              <w:rPr>
                <w:lang w:val="fr-FR"/>
              </w:rPr>
              <w:t xml:space="preserve">par exemple </w:t>
            </w:r>
            <w:r w:rsidR="005E6AEB">
              <w:rPr>
                <w:lang w:val="fr-FR"/>
              </w:rPr>
              <w:t>sur</w:t>
            </w:r>
            <w:r w:rsidRPr="00300E4A">
              <w:rPr>
                <w:lang w:val="fr-FR"/>
              </w:rPr>
              <w:t xml:space="preserve"> la nutrition, la sécurité alimentaire, le développemen</w:t>
            </w:r>
            <w:r w:rsidR="003D5733" w:rsidRPr="00300E4A">
              <w:rPr>
                <w:lang w:val="fr-FR"/>
              </w:rPr>
              <w:t>t du secteur privé, le commerce</w:t>
            </w:r>
            <w:r w:rsidRPr="00300E4A">
              <w:rPr>
                <w:lang w:val="fr-FR"/>
              </w:rPr>
              <w:t>, et les programmes d'infrastructure</w:t>
            </w:r>
            <w:r w:rsidR="003D5733" w:rsidRPr="00300E4A">
              <w:rPr>
                <w:lang w:val="fr-FR"/>
              </w:rPr>
              <w:t xml:space="preserve"> </w:t>
            </w:r>
            <w:r w:rsidRPr="00300E4A">
              <w:rPr>
                <w:lang w:val="fr-FR"/>
              </w:rPr>
              <w:t xml:space="preserve">; plaider pour un soutien financier accru </w:t>
            </w:r>
            <w:r w:rsidR="005E6AEB">
              <w:rPr>
                <w:lang w:val="fr-FR"/>
              </w:rPr>
              <w:t>aux</w:t>
            </w:r>
            <w:r w:rsidRPr="00300E4A">
              <w:rPr>
                <w:lang w:val="fr-FR"/>
              </w:rPr>
              <w:t xml:space="preserve"> pays </w:t>
            </w:r>
            <w:r w:rsidR="003D5733" w:rsidRPr="00300E4A">
              <w:rPr>
                <w:lang w:val="fr-FR"/>
              </w:rPr>
              <w:t>ayant adopté le PDDAA avec l</w:t>
            </w:r>
            <w:r w:rsidRPr="00300E4A">
              <w:rPr>
                <w:lang w:val="fr-FR"/>
              </w:rPr>
              <w:t>es plans d'investissement correspondants</w:t>
            </w:r>
            <w:r w:rsidR="003D5733" w:rsidRPr="00300E4A">
              <w:rPr>
                <w:lang w:val="fr-FR"/>
              </w:rPr>
              <w:t>,</w:t>
            </w:r>
            <w:r w:rsidRPr="00300E4A">
              <w:rPr>
                <w:lang w:val="fr-FR"/>
              </w:rPr>
              <w:t xml:space="preserve"> et</w:t>
            </w:r>
            <w:r w:rsidR="003D5733" w:rsidRPr="00300E4A">
              <w:rPr>
                <w:lang w:val="fr-FR"/>
              </w:rPr>
              <w:t>,</w:t>
            </w:r>
            <w:r w:rsidRPr="00300E4A">
              <w:rPr>
                <w:lang w:val="fr-FR"/>
              </w:rPr>
              <w:t xml:space="preserve"> </w:t>
            </w:r>
            <w:r w:rsidR="003D5733" w:rsidRPr="00300E4A">
              <w:rPr>
                <w:lang w:val="fr-FR"/>
              </w:rPr>
              <w:t>soutenir le</w:t>
            </w:r>
            <w:r w:rsidRPr="00300E4A">
              <w:rPr>
                <w:lang w:val="fr-FR"/>
              </w:rPr>
              <w:t xml:space="preserve">s bailleurs de fonds </w:t>
            </w:r>
            <w:r w:rsidR="005E6AEB">
              <w:rPr>
                <w:lang w:val="fr-FR"/>
              </w:rPr>
              <w:t xml:space="preserve">au niveau </w:t>
            </w:r>
            <w:r w:rsidR="003D6685">
              <w:rPr>
                <w:lang w:val="fr-FR"/>
              </w:rPr>
              <w:t xml:space="preserve">pays </w:t>
            </w:r>
            <w:r w:rsidRPr="00300E4A">
              <w:rPr>
                <w:lang w:val="fr-FR"/>
              </w:rPr>
              <w:t>dans leur engagement avec le PDDAA au cours de</w:t>
            </w:r>
            <w:r w:rsidR="003D5733" w:rsidRPr="00300E4A">
              <w:rPr>
                <w:lang w:val="fr-FR"/>
              </w:rPr>
              <w:t xml:space="preserve">s premiers stades de son opérationnalisation </w:t>
            </w:r>
            <w:r w:rsidRPr="00300E4A">
              <w:rPr>
                <w:lang w:val="fr-FR"/>
              </w:rPr>
              <w:t>; travailler avec les donateurs au niveau des pays afin de s'assurer que les instruments de l'aide internationale destinés à financer des programmes d'investissement du PDDAA sont transparents, utile</w:t>
            </w:r>
            <w:r w:rsidR="005E6AEB">
              <w:rPr>
                <w:lang w:val="fr-FR"/>
              </w:rPr>
              <w:t>s,</w:t>
            </w:r>
            <w:r w:rsidRPr="00300E4A">
              <w:rPr>
                <w:lang w:val="fr-FR"/>
              </w:rPr>
              <w:t xml:space="preserve"> et</w:t>
            </w:r>
            <w:r w:rsidR="005E6AEB">
              <w:rPr>
                <w:lang w:val="fr-FR"/>
              </w:rPr>
              <w:t>,</w:t>
            </w:r>
            <w:r w:rsidRPr="00300E4A">
              <w:rPr>
                <w:lang w:val="fr-FR"/>
              </w:rPr>
              <w:t xml:space="preserve"> renforcer la gouvernance </w:t>
            </w:r>
            <w:r w:rsidR="005E6AEB">
              <w:rPr>
                <w:lang w:val="fr-FR"/>
              </w:rPr>
              <w:t xml:space="preserve">du secteur agricole </w:t>
            </w:r>
            <w:r w:rsidR="003D5733" w:rsidRPr="00300E4A">
              <w:rPr>
                <w:lang w:val="fr-FR"/>
              </w:rPr>
              <w:t xml:space="preserve">et </w:t>
            </w:r>
            <w:r w:rsidRPr="00300E4A">
              <w:rPr>
                <w:lang w:val="fr-FR"/>
              </w:rPr>
              <w:t xml:space="preserve">de </w:t>
            </w:r>
            <w:r w:rsidR="005E6AEB">
              <w:rPr>
                <w:lang w:val="fr-FR"/>
              </w:rPr>
              <w:t xml:space="preserve">la </w:t>
            </w:r>
            <w:r w:rsidRPr="00300E4A">
              <w:rPr>
                <w:lang w:val="fr-FR"/>
              </w:rPr>
              <w:t>sécurité alimentaire</w:t>
            </w:r>
            <w:r w:rsidR="005E6AEB">
              <w:rPr>
                <w:lang w:val="fr-FR"/>
              </w:rPr>
              <w:t xml:space="preserve"> au plan national</w:t>
            </w:r>
            <w:r w:rsidRPr="00300E4A">
              <w:rPr>
                <w:lang w:val="fr-FR"/>
              </w:rPr>
              <w:t xml:space="preserve"> ; fournir un soutien financier</w:t>
            </w:r>
            <w:r w:rsidR="003D5733" w:rsidRPr="00300E4A">
              <w:rPr>
                <w:lang w:val="fr-FR"/>
              </w:rPr>
              <w:t xml:space="preserve"> et technique aux gouvernements</w:t>
            </w:r>
            <w:r w:rsidRPr="00300E4A">
              <w:rPr>
                <w:lang w:val="fr-FR"/>
              </w:rPr>
              <w:t xml:space="preserve">, </w:t>
            </w:r>
            <w:r w:rsidR="005E6AEB">
              <w:rPr>
                <w:lang w:val="fr-FR"/>
              </w:rPr>
              <w:t>à l’</w:t>
            </w:r>
            <w:r w:rsidR="003D5733" w:rsidRPr="00300E4A">
              <w:rPr>
                <w:lang w:val="fr-FR"/>
              </w:rPr>
              <w:t>AUC</w:t>
            </w:r>
            <w:r w:rsidRPr="00300E4A">
              <w:rPr>
                <w:lang w:val="fr-FR"/>
              </w:rPr>
              <w:t>/</w:t>
            </w:r>
            <w:r w:rsidR="003D5733" w:rsidRPr="00300E4A">
              <w:rPr>
                <w:lang w:val="fr-FR"/>
              </w:rPr>
              <w:t>NEPAD</w:t>
            </w:r>
            <w:r w:rsidRPr="00300E4A">
              <w:rPr>
                <w:lang w:val="fr-FR"/>
              </w:rPr>
              <w:t xml:space="preserve">, </w:t>
            </w:r>
            <w:r w:rsidR="005E6AEB">
              <w:rPr>
                <w:lang w:val="fr-FR"/>
              </w:rPr>
              <w:t xml:space="preserve">aux </w:t>
            </w:r>
            <w:r w:rsidRPr="00300E4A">
              <w:rPr>
                <w:lang w:val="fr-FR"/>
              </w:rPr>
              <w:t>institutions</w:t>
            </w:r>
            <w:r w:rsidR="003D5733" w:rsidRPr="00300E4A">
              <w:rPr>
                <w:lang w:val="fr-FR"/>
              </w:rPr>
              <w:t xml:space="preserve"> qui </w:t>
            </w:r>
            <w:r w:rsidR="005E6AEB">
              <w:rPr>
                <w:lang w:val="fr-FR"/>
              </w:rPr>
              <w:t>ont en charge</w:t>
            </w:r>
            <w:r w:rsidR="003D5733" w:rsidRPr="00300E4A">
              <w:rPr>
                <w:lang w:val="fr-FR"/>
              </w:rPr>
              <w:t xml:space="preserve"> les piliers, </w:t>
            </w:r>
            <w:r w:rsidRPr="00300E4A">
              <w:rPr>
                <w:lang w:val="fr-FR"/>
              </w:rPr>
              <w:t xml:space="preserve">et les CER </w:t>
            </w:r>
            <w:r w:rsidR="005E6AEB">
              <w:rPr>
                <w:lang w:val="fr-FR"/>
              </w:rPr>
              <w:t>dans la gestion du</w:t>
            </w:r>
            <w:r w:rsidRPr="00300E4A">
              <w:rPr>
                <w:lang w:val="fr-FR"/>
              </w:rPr>
              <w:t xml:space="preserve"> processus du PDDAA </w:t>
            </w:r>
            <w:r w:rsidR="005E6AEB">
              <w:rPr>
                <w:lang w:val="fr-FR"/>
              </w:rPr>
              <w:t xml:space="preserve">qui </w:t>
            </w:r>
            <w:r w:rsidRPr="00300E4A">
              <w:rPr>
                <w:lang w:val="fr-FR"/>
              </w:rPr>
              <w:t xml:space="preserve">principalement </w:t>
            </w:r>
            <w:r w:rsidR="005E6AEB">
              <w:rPr>
                <w:lang w:val="fr-FR"/>
              </w:rPr>
              <w:t xml:space="preserve">se fait </w:t>
            </w:r>
            <w:r w:rsidRPr="00300E4A">
              <w:rPr>
                <w:lang w:val="fr-FR"/>
              </w:rPr>
              <w:t xml:space="preserve">à travers le Fonds </w:t>
            </w:r>
            <w:r w:rsidR="003D6685">
              <w:rPr>
                <w:lang w:val="fr-FR"/>
              </w:rPr>
              <w:t>Fiduciaires</w:t>
            </w:r>
            <w:r w:rsidRPr="00300E4A">
              <w:rPr>
                <w:lang w:val="fr-FR"/>
              </w:rPr>
              <w:t xml:space="preserve"> </w:t>
            </w:r>
            <w:r w:rsidR="003D6685">
              <w:rPr>
                <w:lang w:val="fr-FR"/>
              </w:rPr>
              <w:t>M</w:t>
            </w:r>
            <w:r w:rsidRPr="00300E4A">
              <w:rPr>
                <w:lang w:val="fr-FR"/>
              </w:rPr>
              <w:t>ulti-</w:t>
            </w:r>
            <w:r w:rsidR="003D6685">
              <w:rPr>
                <w:lang w:val="fr-FR"/>
              </w:rPr>
              <w:t xml:space="preserve">Bailleurs </w:t>
            </w:r>
            <w:r w:rsidRPr="00300E4A">
              <w:rPr>
                <w:lang w:val="fr-FR"/>
              </w:rPr>
              <w:t xml:space="preserve">géré par </w:t>
            </w:r>
            <w:r w:rsidR="009841E4" w:rsidRPr="00300E4A">
              <w:rPr>
                <w:lang w:val="fr-FR"/>
              </w:rPr>
              <w:t>la Banque mondiale ;</w:t>
            </w:r>
            <w:r w:rsidRPr="00300E4A">
              <w:rPr>
                <w:lang w:val="fr-FR"/>
              </w:rPr>
              <w:t xml:space="preserve"> fournir un soutien financier aux programmes et projets </w:t>
            </w:r>
            <w:r w:rsidR="009841E4" w:rsidRPr="00300E4A">
              <w:rPr>
                <w:lang w:val="fr-FR"/>
              </w:rPr>
              <w:t xml:space="preserve">du PDDAA </w:t>
            </w:r>
            <w:r w:rsidRPr="00300E4A">
              <w:rPr>
                <w:lang w:val="fr-FR"/>
              </w:rPr>
              <w:t>à l'échelle continentale et régional</w:t>
            </w:r>
            <w:r w:rsidR="009841E4" w:rsidRPr="00300E4A">
              <w:rPr>
                <w:lang w:val="fr-FR"/>
              </w:rPr>
              <w:t>e</w:t>
            </w:r>
            <w:r w:rsidRPr="00300E4A">
              <w:rPr>
                <w:lang w:val="fr-FR"/>
              </w:rPr>
              <w:t xml:space="preserve"> ; soutenir le développement </w:t>
            </w:r>
            <w:r w:rsidR="009841E4" w:rsidRPr="00300E4A">
              <w:rPr>
                <w:lang w:val="fr-FR"/>
              </w:rPr>
              <w:t xml:space="preserve">des </w:t>
            </w:r>
            <w:r w:rsidR="003D6685">
              <w:rPr>
                <w:lang w:val="fr-FR"/>
              </w:rPr>
              <w:t>Pactes</w:t>
            </w:r>
            <w:r w:rsidR="003D6685" w:rsidRPr="00300E4A">
              <w:rPr>
                <w:lang w:val="fr-FR"/>
              </w:rPr>
              <w:t xml:space="preserve"> </w:t>
            </w:r>
            <w:r w:rsidR="009841E4" w:rsidRPr="00300E4A">
              <w:rPr>
                <w:lang w:val="fr-FR"/>
              </w:rPr>
              <w:t xml:space="preserve">régionaux du </w:t>
            </w:r>
            <w:r w:rsidRPr="00300E4A">
              <w:rPr>
                <w:lang w:val="fr-FR"/>
              </w:rPr>
              <w:t xml:space="preserve">CAADP et améliorer la coordination des </w:t>
            </w:r>
            <w:r w:rsidR="009841E4" w:rsidRPr="00300E4A">
              <w:rPr>
                <w:lang w:val="fr-FR"/>
              </w:rPr>
              <w:t>bailleurs de fonds autour de ceux-ci</w:t>
            </w:r>
            <w:r w:rsidRPr="00300E4A">
              <w:rPr>
                <w:lang w:val="fr-FR"/>
              </w:rPr>
              <w:t xml:space="preserve"> ; renforcer les liens avec les parties prenantes du PDDAA au niveau international (agences internationales, </w:t>
            </w:r>
            <w:r w:rsidR="009841E4" w:rsidRPr="00300E4A">
              <w:rPr>
                <w:lang w:val="fr-FR"/>
              </w:rPr>
              <w:t>fondations</w:t>
            </w:r>
            <w:r w:rsidRPr="00300E4A">
              <w:rPr>
                <w:lang w:val="fr-FR"/>
              </w:rPr>
              <w:t>, plates-formes d'organisation</w:t>
            </w:r>
            <w:r w:rsidR="009841E4" w:rsidRPr="00300E4A">
              <w:rPr>
                <w:lang w:val="fr-FR"/>
              </w:rPr>
              <w:t>s des agriculteurs</w:t>
            </w:r>
            <w:r w:rsidRPr="00300E4A">
              <w:rPr>
                <w:lang w:val="fr-FR"/>
              </w:rPr>
              <w:t>, acteurs du secteur privé, etc</w:t>
            </w:r>
            <w:r w:rsidR="009841E4" w:rsidRPr="00300E4A">
              <w:rPr>
                <w:lang w:val="fr-FR"/>
              </w:rPr>
              <w:t>.</w:t>
            </w:r>
            <w:r w:rsidRPr="00300E4A">
              <w:rPr>
                <w:lang w:val="fr-FR"/>
              </w:rPr>
              <w:t>)</w:t>
            </w:r>
            <w:r w:rsidR="009841E4" w:rsidRPr="00300E4A">
              <w:rPr>
                <w:lang w:val="fr-FR"/>
              </w:rPr>
              <w:t xml:space="preserve"> ; aider à rehausser l’image </w:t>
            </w:r>
            <w:r w:rsidRPr="00300E4A">
              <w:rPr>
                <w:lang w:val="fr-FR"/>
              </w:rPr>
              <w:t xml:space="preserve">du PDDAA </w:t>
            </w:r>
            <w:r w:rsidR="005E6AEB">
              <w:rPr>
                <w:lang w:val="fr-FR"/>
              </w:rPr>
              <w:t>au plan</w:t>
            </w:r>
            <w:r w:rsidRPr="00300E4A">
              <w:rPr>
                <w:lang w:val="fr-FR"/>
              </w:rPr>
              <w:t xml:space="preserve"> international et promouvoir le développement agricole comme un</w:t>
            </w:r>
            <w:r w:rsidR="009841E4" w:rsidRPr="00300E4A">
              <w:rPr>
                <w:lang w:val="fr-FR"/>
              </w:rPr>
              <w:t>e stratégie-</w:t>
            </w:r>
            <w:r w:rsidRPr="00300E4A">
              <w:rPr>
                <w:lang w:val="fr-FR"/>
              </w:rPr>
              <w:t xml:space="preserve">clé </w:t>
            </w:r>
            <w:r w:rsidR="005E6AEB">
              <w:rPr>
                <w:lang w:val="fr-FR"/>
              </w:rPr>
              <w:t>de réduction de</w:t>
            </w:r>
            <w:r w:rsidRPr="00300E4A">
              <w:rPr>
                <w:lang w:val="fr-FR"/>
              </w:rPr>
              <w:t xml:space="preserve"> la pauvreté et </w:t>
            </w:r>
            <w:r w:rsidR="005E6AEB">
              <w:rPr>
                <w:lang w:val="fr-FR"/>
              </w:rPr>
              <w:t xml:space="preserve">de </w:t>
            </w:r>
            <w:r w:rsidRPr="00300E4A">
              <w:rPr>
                <w:lang w:val="fr-FR"/>
              </w:rPr>
              <w:t>la faim et</w:t>
            </w:r>
            <w:r w:rsidR="005E6AEB">
              <w:rPr>
                <w:lang w:val="fr-FR"/>
              </w:rPr>
              <w:t>, d’amélioration de</w:t>
            </w:r>
            <w:r w:rsidRPr="00300E4A">
              <w:rPr>
                <w:lang w:val="fr-FR"/>
              </w:rPr>
              <w:t xml:space="preserve"> la nutrition ; améliorer la cohérence </w:t>
            </w:r>
            <w:r w:rsidR="003D6685">
              <w:rPr>
                <w:lang w:val="fr-FR"/>
              </w:rPr>
              <w:t xml:space="preserve">mondiale </w:t>
            </w:r>
            <w:r w:rsidR="005E6AEB">
              <w:rPr>
                <w:lang w:val="fr-FR"/>
              </w:rPr>
              <w:t>des</w:t>
            </w:r>
            <w:r w:rsidRPr="00300E4A">
              <w:rPr>
                <w:lang w:val="fr-FR"/>
              </w:rPr>
              <w:t xml:space="preserve"> politique</w:t>
            </w:r>
            <w:r w:rsidR="005E6AEB">
              <w:rPr>
                <w:lang w:val="fr-FR"/>
              </w:rPr>
              <w:t>s</w:t>
            </w:r>
            <w:r w:rsidRPr="00300E4A">
              <w:rPr>
                <w:lang w:val="fr-FR"/>
              </w:rPr>
              <w:t xml:space="preserve"> en faveur de l'agriculture afric</w:t>
            </w:r>
            <w:r w:rsidR="009841E4" w:rsidRPr="00300E4A">
              <w:rPr>
                <w:lang w:val="fr-FR"/>
              </w:rPr>
              <w:t>aine et la sécurité alimentaire ;</w:t>
            </w:r>
            <w:r w:rsidRPr="00300E4A">
              <w:rPr>
                <w:lang w:val="fr-FR"/>
              </w:rPr>
              <w:t xml:space="preserve"> développer et participer à un cadre de responsabilité mutuelle pour suivre </w:t>
            </w:r>
            <w:r w:rsidR="005E6AEB" w:rsidRPr="00300E4A">
              <w:rPr>
                <w:lang w:val="fr-FR"/>
              </w:rPr>
              <w:t>les performances de l'agriculture et de l’alimentation</w:t>
            </w:r>
            <w:r w:rsidR="005E6AEB">
              <w:rPr>
                <w:lang w:val="fr-FR"/>
              </w:rPr>
              <w:t>, et</w:t>
            </w:r>
            <w:r w:rsidR="005E6AEB" w:rsidRPr="00300E4A">
              <w:rPr>
                <w:lang w:val="fr-FR"/>
              </w:rPr>
              <w:t xml:space="preserve"> </w:t>
            </w:r>
            <w:r w:rsidRPr="00300E4A">
              <w:rPr>
                <w:lang w:val="fr-FR"/>
              </w:rPr>
              <w:t>les engagements</w:t>
            </w:r>
            <w:r w:rsidR="005E6AEB">
              <w:rPr>
                <w:lang w:val="fr-FR"/>
              </w:rPr>
              <w:t xml:space="preserve"> pris par l</w:t>
            </w:r>
            <w:r w:rsidRPr="00300E4A">
              <w:rPr>
                <w:lang w:val="fr-FR"/>
              </w:rPr>
              <w:t xml:space="preserve">es </w:t>
            </w:r>
            <w:r w:rsidR="005E6AEB">
              <w:rPr>
                <w:lang w:val="fr-FR"/>
              </w:rPr>
              <w:t>bailleurs de fonds</w:t>
            </w:r>
            <w:r w:rsidRPr="00300E4A">
              <w:rPr>
                <w:lang w:val="fr-FR"/>
              </w:rPr>
              <w:t xml:space="preserve"> </w:t>
            </w:r>
            <w:r w:rsidR="005E6AEB">
              <w:rPr>
                <w:lang w:val="fr-FR"/>
              </w:rPr>
              <w:t>au profit des</w:t>
            </w:r>
            <w:r w:rsidR="009841E4" w:rsidRPr="00300E4A">
              <w:rPr>
                <w:lang w:val="fr-FR"/>
              </w:rPr>
              <w:t xml:space="preserve"> plans régionaux et </w:t>
            </w:r>
            <w:r w:rsidR="005E6AEB">
              <w:rPr>
                <w:lang w:val="fr-FR"/>
              </w:rPr>
              <w:t>d</w:t>
            </w:r>
            <w:r w:rsidR="009841E4" w:rsidRPr="00300E4A">
              <w:rPr>
                <w:lang w:val="fr-FR"/>
              </w:rPr>
              <w:t xml:space="preserve">es </w:t>
            </w:r>
            <w:r w:rsidRPr="00300E4A">
              <w:rPr>
                <w:lang w:val="fr-FR"/>
              </w:rPr>
              <w:t>pays</w:t>
            </w:r>
            <w:r w:rsidR="005E6AEB">
              <w:rPr>
                <w:lang w:val="fr-FR"/>
              </w:rPr>
              <w:t xml:space="preserve"> ayant adopté le PDDAA.</w:t>
            </w:r>
          </w:p>
          <w:p w:rsidR="009841E4" w:rsidRPr="00300E4A" w:rsidRDefault="009841E4" w:rsidP="005E6AEB">
            <w:pPr>
              <w:spacing w:line="360" w:lineRule="auto"/>
              <w:jc w:val="both"/>
              <w:rPr>
                <w:lang w:val="fr-FR"/>
              </w:rPr>
            </w:pPr>
          </w:p>
          <w:p w:rsidR="00F35C28" w:rsidRPr="00300E4A" w:rsidRDefault="003D6685" w:rsidP="005E6AEB">
            <w:pPr>
              <w:spacing w:line="360" w:lineRule="auto"/>
              <w:jc w:val="both"/>
              <w:rPr>
                <w:rFonts w:asciiTheme="minorHAnsi" w:hAnsiTheme="minorHAnsi"/>
                <w:lang w:val="fr-FR"/>
              </w:rPr>
            </w:pPr>
            <w:r w:rsidRPr="00300E4A">
              <w:rPr>
                <w:lang w:val="fr-FR"/>
              </w:rPr>
              <w:lastRenderedPageBreak/>
              <w:t xml:space="preserve">En classant les progrès </w:t>
            </w:r>
            <w:r>
              <w:rPr>
                <w:lang w:val="fr-FR"/>
              </w:rPr>
              <w:t>réalisés par les bailleurs de fonds au niveau international</w:t>
            </w:r>
            <w:r w:rsidRPr="00300E4A">
              <w:rPr>
                <w:lang w:val="fr-FR"/>
              </w:rPr>
              <w:t xml:space="preserve">, veuillez </w:t>
            </w:r>
            <w:r>
              <w:rPr>
                <w:lang w:val="fr-FR"/>
              </w:rPr>
              <w:t xml:space="preserve">indiquer  ce qui a été fait, </w:t>
            </w:r>
            <w:r w:rsidRPr="00300E4A">
              <w:rPr>
                <w:lang w:val="fr-FR"/>
              </w:rPr>
              <w:t>les difficultés</w:t>
            </w:r>
            <w:r w:rsidR="003B39DD">
              <w:rPr>
                <w:lang w:val="fr-FR"/>
              </w:rPr>
              <w:t xml:space="preserve"> rencontré</w:t>
            </w:r>
            <w:r>
              <w:rPr>
                <w:lang w:val="fr-FR"/>
              </w:rPr>
              <w:t>s</w:t>
            </w:r>
            <w:r w:rsidRPr="00300E4A">
              <w:rPr>
                <w:lang w:val="fr-FR"/>
              </w:rPr>
              <w:t xml:space="preserve"> </w:t>
            </w:r>
            <w:r>
              <w:rPr>
                <w:lang w:val="fr-FR"/>
              </w:rPr>
              <w:t>ainsi que les</w:t>
            </w:r>
            <w:r w:rsidRPr="00300E4A">
              <w:rPr>
                <w:lang w:val="fr-FR"/>
              </w:rPr>
              <w:t xml:space="preserve"> succès </w:t>
            </w:r>
            <w:r>
              <w:rPr>
                <w:lang w:val="fr-FR"/>
              </w:rPr>
              <w:t>enregistres.</w:t>
            </w:r>
          </w:p>
        </w:tc>
        <w:tc>
          <w:tcPr>
            <w:tcW w:w="2070" w:type="dxa"/>
            <w:vMerge/>
            <w:shd w:val="clear" w:color="auto" w:fill="auto"/>
          </w:tcPr>
          <w:p w:rsidR="00F35C28" w:rsidRPr="00300E4A" w:rsidRDefault="00F35C28" w:rsidP="00F35C28">
            <w:pPr>
              <w:spacing w:line="360" w:lineRule="auto"/>
              <w:rPr>
                <w:rFonts w:asciiTheme="minorHAnsi" w:hAnsiTheme="minorHAnsi"/>
                <w:lang w:val="fr-FR"/>
              </w:rPr>
            </w:pPr>
          </w:p>
        </w:tc>
      </w:tr>
      <w:tr w:rsidR="00F35C28" w:rsidRPr="003D1811" w:rsidTr="005E6AEB">
        <w:trPr>
          <w:trHeight w:val="1582"/>
        </w:trPr>
        <w:tc>
          <w:tcPr>
            <w:tcW w:w="7578" w:type="dxa"/>
          </w:tcPr>
          <w:p w:rsidR="00F35C28" w:rsidRPr="00085FAE" w:rsidRDefault="00300E4A" w:rsidP="000F12B6">
            <w:pPr>
              <w:jc w:val="both"/>
              <w:rPr>
                <w:rFonts w:asciiTheme="minorHAnsi" w:hAnsiTheme="minorHAnsi"/>
                <w:highlight w:val="lightGray"/>
                <w:lang w:val="fr-FR"/>
              </w:rPr>
            </w:pPr>
            <w:r w:rsidRPr="00085FAE">
              <w:rPr>
                <w:highlight w:val="lightGray"/>
                <w:lang w:val="fr-FR"/>
              </w:rPr>
              <w:lastRenderedPageBreak/>
              <w:t xml:space="preserve">Observations et précisions de l'équipe de pays </w:t>
            </w:r>
            <w:r w:rsidRPr="00085FAE">
              <w:rPr>
                <w:rFonts w:asciiTheme="minorHAnsi" w:hAnsiTheme="minorHAnsi"/>
                <w:highlight w:val="lightGray"/>
                <w:lang w:val="fr-FR"/>
              </w:rPr>
              <w:t>:</w:t>
            </w:r>
          </w:p>
          <w:p w:rsidR="00B742EC" w:rsidRPr="00085FAE" w:rsidRDefault="00B742EC" w:rsidP="000F12B6">
            <w:pPr>
              <w:rPr>
                <w:rFonts w:ascii="Times New Roman" w:hAnsi="Times New Roman"/>
                <w:highlight w:val="lightGray"/>
                <w:lang w:val="fr-FR"/>
              </w:rPr>
            </w:pPr>
          </w:p>
          <w:p w:rsidR="003D1811" w:rsidRPr="00085FAE" w:rsidRDefault="003D1811" w:rsidP="003D1811">
            <w:pPr>
              <w:rPr>
                <w:rFonts w:ascii="Times New Roman" w:hAnsi="Times New Roman"/>
                <w:b/>
                <w:highlight w:val="lightGray"/>
                <w:u w:val="single"/>
                <w:lang w:val="fr-FR"/>
              </w:rPr>
            </w:pPr>
            <w:r w:rsidRPr="00085FAE">
              <w:rPr>
                <w:rFonts w:ascii="Times New Roman" w:hAnsi="Times New Roman"/>
                <w:b/>
                <w:highlight w:val="lightGray"/>
                <w:u w:val="single"/>
                <w:lang w:val="fr-FR"/>
              </w:rPr>
              <w:t>Observations et précisions d</w:t>
            </w:r>
            <w:r>
              <w:rPr>
                <w:rFonts w:ascii="Times New Roman" w:hAnsi="Times New Roman"/>
                <w:b/>
                <w:highlight w:val="lightGray"/>
                <w:u w:val="single"/>
                <w:lang w:val="fr-FR"/>
              </w:rPr>
              <w:t>u CMP agriculture :</w:t>
            </w:r>
          </w:p>
          <w:p w:rsidR="00B742EC" w:rsidRPr="00085FAE" w:rsidRDefault="00B742EC" w:rsidP="000F12B6">
            <w:pPr>
              <w:rPr>
                <w:rFonts w:ascii="Times New Roman" w:hAnsi="Times New Roman"/>
                <w:highlight w:val="lightGray"/>
                <w:lang w:val="fr-FR"/>
              </w:rPr>
            </w:pPr>
          </w:p>
          <w:p w:rsidR="000F0924" w:rsidRPr="00085FAE" w:rsidRDefault="000F0924" w:rsidP="000F12B6">
            <w:pPr>
              <w:rPr>
                <w:rFonts w:ascii="Times New Roman" w:hAnsi="Times New Roman"/>
                <w:highlight w:val="lightGray"/>
                <w:lang w:val="fr-FR"/>
              </w:rPr>
            </w:pPr>
            <w:r w:rsidRPr="00085FAE">
              <w:rPr>
                <w:rFonts w:ascii="Times New Roman" w:hAnsi="Times New Roman"/>
                <w:highlight w:val="lightGray"/>
                <w:lang w:val="fr-FR"/>
              </w:rPr>
              <w:t xml:space="preserve">1) Pour l’heure, seule la Banque mondiale mobilise des moyens additionnels au fonds multi-donateurs pour la bonne conduite du PDDAA. </w:t>
            </w:r>
            <w:r w:rsidR="000B53F2" w:rsidRPr="00085FAE">
              <w:rPr>
                <w:rFonts w:ascii="Times New Roman" w:hAnsi="Times New Roman"/>
                <w:highlight w:val="lightGray"/>
                <w:lang w:val="fr-FR"/>
              </w:rPr>
              <w:t>Celle-ci conduit</w:t>
            </w:r>
            <w:r w:rsidRPr="00085FAE">
              <w:rPr>
                <w:rFonts w:ascii="Times New Roman" w:hAnsi="Times New Roman"/>
                <w:highlight w:val="lightGray"/>
                <w:lang w:val="fr-FR"/>
              </w:rPr>
              <w:t xml:space="preserve"> une étude, avec l’IFPRI</w:t>
            </w:r>
            <w:r w:rsidR="000B53F2" w:rsidRPr="00085FAE">
              <w:rPr>
                <w:rFonts w:ascii="Times New Roman" w:hAnsi="Times New Roman"/>
                <w:highlight w:val="lightGray"/>
                <w:lang w:val="fr-FR"/>
              </w:rPr>
              <w:t>,</w:t>
            </w:r>
            <w:r w:rsidRPr="00085FAE">
              <w:rPr>
                <w:rFonts w:ascii="Times New Roman" w:hAnsi="Times New Roman"/>
                <w:highlight w:val="lightGray"/>
                <w:lang w:val="fr-FR"/>
              </w:rPr>
              <w:t xml:space="preserve"> sur la modélisation des équilibres économiques calculables.</w:t>
            </w:r>
            <w:r w:rsidR="000B53F2" w:rsidRPr="00085FAE">
              <w:rPr>
                <w:rFonts w:ascii="Times New Roman" w:hAnsi="Times New Roman"/>
                <w:highlight w:val="lightGray"/>
                <w:lang w:val="fr-FR"/>
              </w:rPr>
              <w:t xml:space="preserve"> Ses résultats doivent servir à poser les hypothèses de croissance du PNIA.</w:t>
            </w:r>
          </w:p>
          <w:p w:rsidR="000F0924" w:rsidRPr="00085FAE" w:rsidRDefault="000F0924" w:rsidP="000F12B6">
            <w:pPr>
              <w:rPr>
                <w:rFonts w:ascii="Times New Roman" w:hAnsi="Times New Roman"/>
                <w:highlight w:val="lightGray"/>
                <w:lang w:val="fr-FR"/>
              </w:rPr>
            </w:pPr>
          </w:p>
          <w:p w:rsidR="00E0260A" w:rsidRPr="00085FAE" w:rsidRDefault="0073428D" w:rsidP="000B53F2">
            <w:pPr>
              <w:rPr>
                <w:rFonts w:ascii="Times New Roman" w:hAnsi="Times New Roman"/>
                <w:highlight w:val="lightGray"/>
                <w:lang w:val="fr-FR"/>
              </w:rPr>
            </w:pPr>
            <w:r w:rsidRPr="00085FAE">
              <w:rPr>
                <w:rFonts w:ascii="Times New Roman" w:hAnsi="Times New Roman"/>
                <w:highlight w:val="lightGray"/>
                <w:lang w:val="fr-FR"/>
              </w:rPr>
              <w:t>Les autres</w:t>
            </w:r>
            <w:r w:rsidR="00050CF5" w:rsidRPr="00085FAE">
              <w:rPr>
                <w:rFonts w:ascii="Times New Roman" w:hAnsi="Times New Roman"/>
                <w:highlight w:val="lightGray"/>
                <w:lang w:val="fr-FR"/>
              </w:rPr>
              <w:t xml:space="preserve"> bureaux nationaux </w:t>
            </w:r>
            <w:r w:rsidR="000B53F2" w:rsidRPr="00085FAE">
              <w:rPr>
                <w:rFonts w:ascii="Times New Roman" w:hAnsi="Times New Roman"/>
                <w:highlight w:val="lightGray"/>
                <w:lang w:val="fr-FR"/>
              </w:rPr>
              <w:t xml:space="preserve">des bailleurs </w:t>
            </w:r>
            <w:r w:rsidRPr="00085FAE">
              <w:rPr>
                <w:rFonts w:ascii="Times New Roman" w:hAnsi="Times New Roman"/>
                <w:highlight w:val="lightGray"/>
                <w:lang w:val="fr-FR"/>
              </w:rPr>
              <w:t xml:space="preserve">doivent être encouragés </w:t>
            </w:r>
            <w:r w:rsidR="00050CF5" w:rsidRPr="00085FAE">
              <w:rPr>
                <w:rFonts w:ascii="Times New Roman" w:hAnsi="Times New Roman"/>
                <w:highlight w:val="lightGray"/>
                <w:lang w:val="fr-FR"/>
              </w:rPr>
              <w:t xml:space="preserve">à s'engager </w:t>
            </w:r>
            <w:r w:rsidR="000F0924" w:rsidRPr="00085FAE">
              <w:rPr>
                <w:rFonts w:ascii="Times New Roman" w:hAnsi="Times New Roman"/>
                <w:highlight w:val="lightGray"/>
                <w:lang w:val="fr-FR"/>
              </w:rPr>
              <w:t>dans</w:t>
            </w:r>
            <w:r w:rsidRPr="00085FAE">
              <w:rPr>
                <w:rFonts w:ascii="Times New Roman" w:hAnsi="Times New Roman"/>
                <w:highlight w:val="lightGray"/>
                <w:lang w:val="fr-FR"/>
              </w:rPr>
              <w:t xml:space="preserve"> le PDDAA</w:t>
            </w:r>
            <w:r w:rsidR="000F0924" w:rsidRPr="00085FAE">
              <w:rPr>
                <w:rFonts w:ascii="Times New Roman" w:hAnsi="Times New Roman"/>
                <w:highlight w:val="lightGray"/>
                <w:lang w:val="fr-FR"/>
              </w:rPr>
              <w:t xml:space="preserve">. </w:t>
            </w:r>
            <w:r w:rsidR="000B53F2" w:rsidRPr="00085FAE">
              <w:rPr>
                <w:rFonts w:ascii="Times New Roman" w:hAnsi="Times New Roman"/>
                <w:highlight w:val="lightGray"/>
                <w:lang w:val="fr-FR"/>
              </w:rPr>
              <w:t xml:space="preserve">Des programmes existent </w:t>
            </w:r>
            <w:r w:rsidRPr="00085FAE">
              <w:rPr>
                <w:rFonts w:ascii="Times New Roman" w:hAnsi="Times New Roman"/>
                <w:highlight w:val="lightGray"/>
                <w:lang w:val="fr-FR"/>
              </w:rPr>
              <w:t xml:space="preserve">déjà, </w:t>
            </w:r>
            <w:r w:rsidR="000B53F2" w:rsidRPr="00085FAE">
              <w:rPr>
                <w:rFonts w:ascii="Times New Roman" w:hAnsi="Times New Roman"/>
                <w:highlight w:val="lightGray"/>
                <w:lang w:val="fr-FR"/>
              </w:rPr>
              <w:t>tels que le programme AMO (appui à la maîtrise d’ouvrage des ministères agro-pastoraux)</w:t>
            </w:r>
            <w:r w:rsidRPr="00085FAE">
              <w:rPr>
                <w:rFonts w:ascii="Times New Roman" w:hAnsi="Times New Roman"/>
                <w:highlight w:val="lightGray"/>
                <w:lang w:val="fr-FR"/>
              </w:rPr>
              <w:t>, financé par l’AFD/C2D (contrat de désendettement développement</w:t>
            </w:r>
            <w:r w:rsidR="00E0260A" w:rsidRPr="00085FAE">
              <w:rPr>
                <w:rFonts w:ascii="Times New Roman" w:hAnsi="Times New Roman"/>
                <w:highlight w:val="lightGray"/>
                <w:lang w:val="fr-FR"/>
              </w:rPr>
              <w:t>), dont l’objectif est de renforcer les capacités en planification, tant au niveau central qu’au niveau déconcentré</w:t>
            </w:r>
            <w:r w:rsidRPr="00085FAE">
              <w:rPr>
                <w:rFonts w:ascii="Times New Roman" w:hAnsi="Times New Roman"/>
                <w:highlight w:val="lightGray"/>
                <w:lang w:val="fr-FR"/>
              </w:rPr>
              <w:t>. Il faudrait déjà, dans un premier temps, veiller à mutualiser les ressources huma</w:t>
            </w:r>
            <w:r w:rsidR="00E0260A" w:rsidRPr="00085FAE">
              <w:rPr>
                <w:rFonts w:ascii="Times New Roman" w:hAnsi="Times New Roman"/>
                <w:highlight w:val="lightGray"/>
                <w:lang w:val="fr-FR"/>
              </w:rPr>
              <w:t xml:space="preserve">ines, techniques et financières disponibles au sein de ces programmes. Cela relève à la fois de la partie nationale et des PTF. La FAO est invitée </w:t>
            </w:r>
            <w:r w:rsidR="003D1811">
              <w:rPr>
                <w:rFonts w:ascii="Times New Roman" w:hAnsi="Times New Roman"/>
                <w:highlight w:val="lightGray"/>
                <w:lang w:val="fr-FR"/>
              </w:rPr>
              <w:t xml:space="preserve">à </w:t>
            </w:r>
            <w:r w:rsidR="00E0260A" w:rsidRPr="00085FAE">
              <w:rPr>
                <w:rFonts w:ascii="Times New Roman" w:hAnsi="Times New Roman"/>
                <w:highlight w:val="lightGray"/>
                <w:lang w:val="fr-FR"/>
              </w:rPr>
              <w:t>fournir plus de diligence sur ce plan, en vertu de son rôle d’appui au Gouvernement sur la conception du PNIA.</w:t>
            </w:r>
          </w:p>
          <w:p w:rsidR="000F0924" w:rsidRPr="00085FAE" w:rsidRDefault="000F0924" w:rsidP="000F12B6">
            <w:pPr>
              <w:rPr>
                <w:rFonts w:ascii="Times New Roman" w:hAnsi="Times New Roman"/>
                <w:highlight w:val="lightGray"/>
                <w:lang w:val="fr-FR"/>
              </w:rPr>
            </w:pPr>
          </w:p>
          <w:p w:rsidR="000F0924" w:rsidRPr="00085FAE" w:rsidRDefault="000F12B6" w:rsidP="000F12B6">
            <w:pPr>
              <w:rPr>
                <w:rFonts w:ascii="Times New Roman" w:hAnsi="Times New Roman"/>
                <w:highlight w:val="lightGray"/>
                <w:lang w:val="fr-FR"/>
              </w:rPr>
            </w:pPr>
            <w:r w:rsidRPr="00085FAE">
              <w:rPr>
                <w:rFonts w:ascii="Times New Roman" w:hAnsi="Times New Roman"/>
                <w:highlight w:val="lightGray"/>
                <w:lang w:val="fr-FR"/>
              </w:rPr>
              <w:t xml:space="preserve">3) </w:t>
            </w:r>
            <w:r w:rsidR="000F0924" w:rsidRPr="00085FAE">
              <w:rPr>
                <w:rFonts w:ascii="Times New Roman" w:hAnsi="Times New Roman"/>
                <w:highlight w:val="lightGray"/>
                <w:lang w:val="fr-FR"/>
              </w:rPr>
              <w:t>La coopération française assure le secrétariat du groupe agriculture depuis plusieurs années, en tout état de cause depuis l’adhésion du Cameroun au PDDAA. Il y a lieu de préparer un changement de tête de file, en tenant compte des nouveaux engagements que les bailleurs de fonds préparent (Banque mondiale : structuration des marchés porteurs</w:t>
            </w:r>
            <w:r w:rsidR="003D1811">
              <w:rPr>
                <w:rFonts w:ascii="Times New Roman" w:hAnsi="Times New Roman"/>
                <w:highlight w:val="lightGray"/>
                <w:lang w:val="fr-FR"/>
              </w:rPr>
              <w:t> ;</w:t>
            </w:r>
            <w:r w:rsidR="000F0924" w:rsidRPr="00085FAE">
              <w:rPr>
                <w:rFonts w:ascii="Times New Roman" w:hAnsi="Times New Roman"/>
                <w:highlight w:val="lightGray"/>
                <w:lang w:val="fr-FR"/>
              </w:rPr>
              <w:t xml:space="preserve"> FIDA : insertion des jeunes dans le milieu agricole ; Union européenne : </w:t>
            </w:r>
            <w:r w:rsidRPr="00085FAE">
              <w:rPr>
                <w:rFonts w:ascii="Times New Roman" w:hAnsi="Times New Roman"/>
                <w:highlight w:val="lightGray"/>
                <w:lang w:val="fr-FR"/>
              </w:rPr>
              <w:t>11</w:t>
            </w:r>
            <w:r w:rsidRPr="00085FAE">
              <w:rPr>
                <w:rFonts w:ascii="Times New Roman" w:hAnsi="Times New Roman"/>
                <w:highlight w:val="lightGray"/>
                <w:vertAlign w:val="superscript"/>
                <w:lang w:val="fr-FR"/>
              </w:rPr>
              <w:t>ème</w:t>
            </w:r>
            <w:r w:rsidRPr="00085FAE">
              <w:rPr>
                <w:rFonts w:ascii="Times New Roman" w:hAnsi="Times New Roman"/>
                <w:highlight w:val="lightGray"/>
                <w:lang w:val="fr-FR"/>
              </w:rPr>
              <w:t xml:space="preserve"> FED).</w:t>
            </w:r>
            <w:r w:rsidR="00E0260A" w:rsidRPr="00085FAE">
              <w:rPr>
                <w:rFonts w:ascii="Times New Roman" w:hAnsi="Times New Roman"/>
                <w:highlight w:val="lightGray"/>
                <w:lang w:val="fr-FR"/>
              </w:rPr>
              <w:t xml:space="preserve"> </w:t>
            </w:r>
          </w:p>
          <w:p w:rsidR="000F12B6" w:rsidRPr="00085FAE" w:rsidRDefault="000F12B6" w:rsidP="000F12B6">
            <w:pPr>
              <w:rPr>
                <w:rFonts w:ascii="Times New Roman" w:hAnsi="Times New Roman"/>
                <w:highlight w:val="lightGray"/>
                <w:lang w:val="fr-FR"/>
              </w:rPr>
            </w:pPr>
          </w:p>
          <w:p w:rsidR="003D1811" w:rsidRDefault="000F12B6" w:rsidP="000F12B6">
            <w:pPr>
              <w:rPr>
                <w:rFonts w:ascii="Times New Roman" w:hAnsi="Times New Roman"/>
                <w:highlight w:val="lightGray"/>
                <w:lang w:val="fr-FR"/>
              </w:rPr>
            </w:pPr>
            <w:r w:rsidRPr="00085FAE">
              <w:rPr>
                <w:rFonts w:ascii="Times New Roman" w:hAnsi="Times New Roman"/>
                <w:highlight w:val="lightGray"/>
                <w:lang w:val="fr-FR"/>
              </w:rPr>
              <w:t xml:space="preserve">Il est question aussi, dans le cadre des changements </w:t>
            </w:r>
            <w:r w:rsidR="00E60DBD" w:rsidRPr="00085FAE">
              <w:rPr>
                <w:rFonts w:ascii="Times New Roman" w:hAnsi="Times New Roman"/>
                <w:highlight w:val="lightGray"/>
                <w:lang w:val="fr-FR"/>
              </w:rPr>
              <w:t>de gouvernance interne que va opérer le</w:t>
            </w:r>
            <w:r w:rsidRPr="00085FAE">
              <w:rPr>
                <w:rFonts w:ascii="Times New Roman" w:hAnsi="Times New Roman"/>
                <w:highlight w:val="lightGray"/>
                <w:lang w:val="fr-FR"/>
              </w:rPr>
              <w:t xml:space="preserve"> CMP</w:t>
            </w:r>
            <w:r w:rsidR="00E60DBD" w:rsidRPr="00085FAE">
              <w:rPr>
                <w:rFonts w:ascii="Times New Roman" w:hAnsi="Times New Roman"/>
                <w:highlight w:val="lightGray"/>
                <w:lang w:val="fr-FR"/>
              </w:rPr>
              <w:t xml:space="preserve"> en 2014</w:t>
            </w:r>
            <w:r w:rsidRPr="00085FAE">
              <w:rPr>
                <w:rFonts w:ascii="Times New Roman" w:hAnsi="Times New Roman"/>
                <w:highlight w:val="lightGray"/>
                <w:lang w:val="fr-FR"/>
              </w:rPr>
              <w:t xml:space="preserve">, de fusionner plusieurs groupes : agriculture, forêt, développement communal. Cela </w:t>
            </w:r>
            <w:r w:rsidR="00E60DBD" w:rsidRPr="00085FAE">
              <w:rPr>
                <w:rFonts w:ascii="Times New Roman" w:hAnsi="Times New Roman"/>
                <w:highlight w:val="lightGray"/>
                <w:lang w:val="fr-FR"/>
              </w:rPr>
              <w:t>est plutôt judicieux car cette évolution des modes de dialogue entre bailleurs</w:t>
            </w:r>
            <w:r w:rsidRPr="00085FAE">
              <w:rPr>
                <w:rFonts w:ascii="Times New Roman" w:hAnsi="Times New Roman"/>
                <w:highlight w:val="lightGray"/>
                <w:lang w:val="fr-FR"/>
              </w:rPr>
              <w:t xml:space="preserve"> </w:t>
            </w:r>
            <w:r w:rsidR="00E60DBD" w:rsidRPr="00085FAE">
              <w:rPr>
                <w:rFonts w:ascii="Times New Roman" w:hAnsi="Times New Roman"/>
                <w:highlight w:val="lightGray"/>
                <w:lang w:val="fr-FR"/>
              </w:rPr>
              <w:t xml:space="preserve">sera </w:t>
            </w:r>
            <w:r w:rsidRPr="00085FAE">
              <w:rPr>
                <w:rFonts w:ascii="Times New Roman" w:hAnsi="Times New Roman"/>
                <w:highlight w:val="lightGray"/>
                <w:lang w:val="fr-FR"/>
              </w:rPr>
              <w:t>de nature à parler plus facilement des différentes dimensions du PNIA et à mieux structurer le dialogue Gouvernement / PTF.</w:t>
            </w:r>
          </w:p>
          <w:p w:rsidR="000F12B6" w:rsidRPr="00085FAE" w:rsidRDefault="000F12B6" w:rsidP="000F12B6">
            <w:pPr>
              <w:rPr>
                <w:rFonts w:ascii="Times New Roman" w:hAnsi="Times New Roman"/>
                <w:highlight w:val="lightGray"/>
                <w:lang w:val="fr-FR"/>
              </w:rPr>
            </w:pPr>
          </w:p>
          <w:p w:rsidR="0004036E" w:rsidRPr="000F12B6" w:rsidRDefault="00A9358E" w:rsidP="00E60DBD">
            <w:pPr>
              <w:rPr>
                <w:rFonts w:ascii="Times New Roman" w:hAnsi="Times New Roman"/>
                <w:lang w:val="fr-FR"/>
              </w:rPr>
            </w:pPr>
            <w:r w:rsidRPr="00085FAE">
              <w:rPr>
                <w:rFonts w:ascii="Times New Roman" w:hAnsi="Times New Roman"/>
                <w:highlight w:val="lightGray"/>
                <w:lang w:val="fr-FR"/>
              </w:rPr>
              <w:t>4</w:t>
            </w:r>
            <w:r w:rsidR="000F12B6" w:rsidRPr="00085FAE">
              <w:rPr>
                <w:rFonts w:ascii="Times New Roman" w:hAnsi="Times New Roman"/>
                <w:highlight w:val="lightGray"/>
                <w:lang w:val="fr-FR"/>
              </w:rPr>
              <w:t>) Le PRIA est un document inconnu des partenaires sur place. Il ne fait l’objet d’aucun débat et la feuille de route de la CEEAC n’a pas été communiquée. Pour le moment, les PTF ne peuvent que regretter l’absence d’une prise en compte des enjeux de réforme sou</w:t>
            </w:r>
            <w:r w:rsidR="00E60DBD" w:rsidRPr="00085FAE">
              <w:rPr>
                <w:rFonts w:ascii="Times New Roman" w:hAnsi="Times New Roman"/>
                <w:highlight w:val="lightGray"/>
                <w:lang w:val="fr-FR"/>
              </w:rPr>
              <w:t>s-</w:t>
            </w:r>
            <w:r w:rsidR="000F12B6" w:rsidRPr="00085FAE">
              <w:rPr>
                <w:rFonts w:ascii="Times New Roman" w:hAnsi="Times New Roman"/>
                <w:highlight w:val="lightGray"/>
                <w:lang w:val="fr-FR"/>
              </w:rPr>
              <w:t xml:space="preserve">régionale pour améliorer l’environnement des affaires et du </w:t>
            </w:r>
            <w:r w:rsidR="000F12B6" w:rsidRPr="00085FAE">
              <w:rPr>
                <w:rFonts w:ascii="Times New Roman" w:hAnsi="Times New Roman"/>
                <w:highlight w:val="lightGray"/>
                <w:lang w:val="fr-FR"/>
              </w:rPr>
              <w:lastRenderedPageBreak/>
              <w:t>commerce, de nature à générer des gains de productivité et des services publics plus adéquats (comme la prévention des crises alimentaires).</w:t>
            </w:r>
          </w:p>
        </w:tc>
        <w:tc>
          <w:tcPr>
            <w:tcW w:w="2070" w:type="dxa"/>
            <w:vMerge/>
            <w:shd w:val="clear" w:color="auto" w:fill="auto"/>
          </w:tcPr>
          <w:p w:rsidR="00F35C28" w:rsidRPr="00300E4A" w:rsidRDefault="00F35C28" w:rsidP="000F12B6">
            <w:pPr>
              <w:rPr>
                <w:rFonts w:asciiTheme="minorHAnsi" w:hAnsiTheme="minorHAnsi"/>
                <w:lang w:val="fr-FR"/>
              </w:rPr>
            </w:pPr>
          </w:p>
        </w:tc>
      </w:tr>
    </w:tbl>
    <w:p w:rsidR="00F35C28" w:rsidRPr="00300E4A" w:rsidRDefault="00F35C28" w:rsidP="00F35C28">
      <w:pPr>
        <w:spacing w:line="360" w:lineRule="auto"/>
        <w:rPr>
          <w:rFonts w:asciiTheme="minorHAnsi" w:hAnsiTheme="minorHAnsi"/>
          <w:lang w:val="fr-FR"/>
        </w:rPr>
      </w:pPr>
      <w:r w:rsidRPr="00300E4A">
        <w:rPr>
          <w:rFonts w:asciiTheme="minorHAnsi" w:hAnsiTheme="minorHAnsi"/>
          <w:lang w:val="fr-FR"/>
        </w:rPr>
        <w:lastRenderedPageBreak/>
        <w:t xml:space="preserve"> </w:t>
      </w:r>
    </w:p>
    <w:p w:rsidR="00FE456E" w:rsidRPr="00300E4A" w:rsidRDefault="00FE456E" w:rsidP="00F35C28">
      <w:pPr>
        <w:spacing w:line="360" w:lineRule="auto"/>
        <w:rPr>
          <w:rFonts w:asciiTheme="minorHAnsi" w:hAnsiTheme="minorHAnsi"/>
          <w:lang w:val="fr-FR"/>
        </w:rPr>
      </w:pPr>
    </w:p>
    <w:sectPr w:rsidR="00FE456E" w:rsidRPr="00300E4A" w:rsidSect="0073428D">
      <w:headerReference w:type="even" r:id="rId8"/>
      <w:headerReference w:type="default" r:id="rId9"/>
      <w:footerReference w:type="even" r:id="rId10"/>
      <w:footerReference w:type="default" r:id="rId11"/>
      <w:headerReference w:type="first" r:id="rId12"/>
      <w:footerReference w:type="first" r:id="rId13"/>
      <w:pgSz w:w="12240" w:h="15840" w:code="1"/>
      <w:pgMar w:top="28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7F8A" w:rsidRDefault="00DC7F8A" w:rsidP="005932B3">
      <w:r>
        <w:separator/>
      </w:r>
    </w:p>
  </w:endnote>
  <w:endnote w:type="continuationSeparator" w:id="0">
    <w:p w:rsidR="00DC7F8A" w:rsidRDefault="00DC7F8A" w:rsidP="005932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28D" w:rsidRDefault="0073428D">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28D" w:rsidRDefault="0073428D">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28D" w:rsidRDefault="0073428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7F8A" w:rsidRDefault="00DC7F8A" w:rsidP="005932B3">
      <w:r>
        <w:separator/>
      </w:r>
    </w:p>
  </w:footnote>
  <w:footnote w:type="continuationSeparator" w:id="0">
    <w:p w:rsidR="00DC7F8A" w:rsidRDefault="00DC7F8A" w:rsidP="005932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28D" w:rsidRDefault="0073428D">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28D" w:rsidRDefault="00AA0833">
    <w:pPr>
      <w:pStyle w:val="En-tte"/>
    </w:pPr>
    <w:sdt>
      <w:sdtPr>
        <w:id w:val="1933852481"/>
        <w:docPartObj>
          <w:docPartGallery w:val="Watermarks"/>
          <w:docPartUnique/>
        </w:docPartObj>
      </w:sdtPr>
      <w:sdtContent>
        <w:r w:rsidRPr="00AA0833">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noProof/>
        <w:lang w:val="fr-FR" w:eastAsia="fr-FR"/>
      </w:rPr>
      <w:pict>
        <v:group id="Group 3" o:spid="_x0000_s2050" style="position:absolute;margin-left:82.35pt;margin-top:-13.2pt;width:338.7pt;height:81.5pt;z-index:251661312;mso-position-horizontal-relative:text;mso-position-vertical-relative:text" coordsize="48566,135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2" type="#_x0000_t75" alt="https://encrypted-tbn0.gstatic.com/images?q=tbn:ANd9GcSQoCtgZjfcrfrRh--1UDLJvIoHA6hC-MsmnJRUDSaRoOZK1f4o-g" style="position:absolute;left:30019;top:7159;width:18547;height:638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EODL7GAAAA2gAAAA8AAABkcnMvZG93bnJldi54bWxEj81qwkAUhfeC7zBcoZtQJ4ZWbXQUKUpb&#10;upBqXbi7ZK5JMHMnZMYkfftOoeDycH4+znLdm0q01LjSsoLJOAZBnFldcq7g+7h7nINwHlljZZkU&#10;/JCD9Wo4WGKqbcdf1B58LsIIuxQVFN7XqZQuK8igG9uaOHgX2xj0QTa51A12YdxUMonjqTRYciAU&#10;WNNrQdn1cDMBkrz029ksOp82T2/d525/ij6eJ0o9jPrNAoSn3t/D/+13rSCBvyvhBsjV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cQ4MvsYAAADaAAAADwAAAAAAAAAAAAAA&#10;AACfAgAAZHJzL2Rvd25yZXYueG1sUEsFBgAAAAAEAAQA9wAAAJIDAAAAAA==&#10;">
            <v:imagedata r:id="rId1" o:title="ANd9GcSQoCtgZjfcrfrRh--1UDLJvIoHA6hC-MsmnJRUDSaRoOZK1f4o-g"/>
            <v:path arrowok="t"/>
          </v:shape>
          <v:shape id="rg_hi" o:spid="_x0000_s2051" type="#_x0000_t75" alt="https://encrypted-tbn3.gstatic.com/images?q=tbn:ANd9GcSVh6V1_8YdZBmv3LdscwlGhSs8bZmZJ1Jq9QiMuoVCEBUIpSuq1g" style="position:absolute;width:27518;height:1354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ILXC/FAAAA2gAAAA8AAABkcnMvZG93bnJldi54bWxEj0FrwkAUhO9C/8PyCr3pxtZKSV2DSAVF&#10;tFQ92Nsz+0xCsm9Ddk3Sf98VCj0OM/MNM0t6U4mWGldYVjAeRSCIU6sLzhScjqvhGwjnkTVWlknB&#10;DzlI5g+DGcbadvxF7cFnIkDYxagg976OpXRpTgbdyNbEwbvaxqAPssmkbrALcFPJ5yiaSoMFh4Uc&#10;a1rmlJaHm1HwmU330eV7VU7WH+68O/Pr9qI3Sj099ot3EJ56/x/+a6+1ghe4Xwk3QM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CC1wvxQAAANoAAAAPAAAAAAAAAAAAAAAA&#10;AJ8CAABkcnMvZG93bnJldi54bWxQSwUGAAAAAAQABAD3AAAAkQMAAAAA&#10;">
            <v:imagedata r:id="rId2" o:title="ANd9GcSVh6V1_8YdZBmv3LdscwlGhSs8bZmZJ1Jq9QiMuoVCEBUIpSuq1g"/>
            <v:path arrowok="t"/>
          </v:shape>
        </v:group>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28D" w:rsidRDefault="0073428D">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D0A65"/>
    <w:multiLevelType w:val="hybridMultilevel"/>
    <w:tmpl w:val="CEB2083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19FF05FB"/>
    <w:multiLevelType w:val="hybridMultilevel"/>
    <w:tmpl w:val="71AAF594"/>
    <w:lvl w:ilvl="0" w:tplc="37CE4070">
      <w:start w:val="1"/>
      <w:numFmt w:val="lowerRoman"/>
      <w:lvlText w:val="(%1)"/>
      <w:lvlJc w:val="left"/>
      <w:pPr>
        <w:ind w:left="720" w:hanging="72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2">
    <w:nsid w:val="2E955221"/>
    <w:multiLevelType w:val="hybridMultilevel"/>
    <w:tmpl w:val="583C62A4"/>
    <w:lvl w:ilvl="0" w:tplc="3D24FE52">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nsid w:val="33B02926"/>
    <w:multiLevelType w:val="hybridMultilevel"/>
    <w:tmpl w:val="B60EEE1A"/>
    <w:lvl w:ilvl="0" w:tplc="CB701C6C">
      <w:start w:val="2"/>
      <w:numFmt w:val="bullet"/>
      <w:lvlText w:val="-"/>
      <w:lvlJc w:val="left"/>
      <w:pPr>
        <w:ind w:left="360" w:hanging="360"/>
      </w:pPr>
      <w:rPr>
        <w:rFonts w:ascii="Calibri" w:eastAsia="Calibri" w:hAnsi="Calibri"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
    <w:nsid w:val="5A303C2E"/>
    <w:multiLevelType w:val="hybridMultilevel"/>
    <w:tmpl w:val="D4207824"/>
    <w:lvl w:ilvl="0" w:tplc="F2C88DC8">
      <w:start w:val="1"/>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nsid w:val="7E7D4D07"/>
    <w:multiLevelType w:val="hybridMultilevel"/>
    <w:tmpl w:val="50B0F8A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 w:numId="5">
    <w:abstractNumId w:val="0"/>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trackRevisions/>
  <w:defaultTabStop w:val="708"/>
  <w:hyphenationZone w:val="425"/>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7A0DA1"/>
    <w:rsid w:val="0004036E"/>
    <w:rsid w:val="00050CF5"/>
    <w:rsid w:val="00054A83"/>
    <w:rsid w:val="00085FAE"/>
    <w:rsid w:val="000917B3"/>
    <w:rsid w:val="000A468C"/>
    <w:rsid w:val="000B53F2"/>
    <w:rsid w:val="000C075C"/>
    <w:rsid w:val="000F0924"/>
    <w:rsid w:val="000F12B6"/>
    <w:rsid w:val="001113B5"/>
    <w:rsid w:val="00136380"/>
    <w:rsid w:val="00173C2B"/>
    <w:rsid w:val="00191CB6"/>
    <w:rsid w:val="001C773A"/>
    <w:rsid w:val="001F10EE"/>
    <w:rsid w:val="0020097E"/>
    <w:rsid w:val="00211EBB"/>
    <w:rsid w:val="0021781C"/>
    <w:rsid w:val="002736DB"/>
    <w:rsid w:val="002B7771"/>
    <w:rsid w:val="002F55BF"/>
    <w:rsid w:val="00300E4A"/>
    <w:rsid w:val="0031679E"/>
    <w:rsid w:val="00325C72"/>
    <w:rsid w:val="003857BE"/>
    <w:rsid w:val="003B39DD"/>
    <w:rsid w:val="003D1811"/>
    <w:rsid w:val="003D5733"/>
    <w:rsid w:val="003D6685"/>
    <w:rsid w:val="004074C5"/>
    <w:rsid w:val="004669D9"/>
    <w:rsid w:val="00466D91"/>
    <w:rsid w:val="00470A85"/>
    <w:rsid w:val="00483788"/>
    <w:rsid w:val="00483FB7"/>
    <w:rsid w:val="004A4E52"/>
    <w:rsid w:val="004B5A6D"/>
    <w:rsid w:val="004D3E07"/>
    <w:rsid w:val="00526B13"/>
    <w:rsid w:val="00536FF3"/>
    <w:rsid w:val="005932B3"/>
    <w:rsid w:val="005C3686"/>
    <w:rsid w:val="005D41D5"/>
    <w:rsid w:val="005E4777"/>
    <w:rsid w:val="005E6AEB"/>
    <w:rsid w:val="005F5450"/>
    <w:rsid w:val="00641AE4"/>
    <w:rsid w:val="00677901"/>
    <w:rsid w:val="00682FA2"/>
    <w:rsid w:val="006D0754"/>
    <w:rsid w:val="006D7605"/>
    <w:rsid w:val="00713B31"/>
    <w:rsid w:val="007238D5"/>
    <w:rsid w:val="0073428D"/>
    <w:rsid w:val="00746FDC"/>
    <w:rsid w:val="00750A60"/>
    <w:rsid w:val="00765DBC"/>
    <w:rsid w:val="007A0DA1"/>
    <w:rsid w:val="00801035"/>
    <w:rsid w:val="0081794D"/>
    <w:rsid w:val="00823B06"/>
    <w:rsid w:val="008318A8"/>
    <w:rsid w:val="00841A9C"/>
    <w:rsid w:val="008824DF"/>
    <w:rsid w:val="008F24CB"/>
    <w:rsid w:val="009841E4"/>
    <w:rsid w:val="0098569B"/>
    <w:rsid w:val="009A3703"/>
    <w:rsid w:val="00A34DC1"/>
    <w:rsid w:val="00A5646E"/>
    <w:rsid w:val="00A645B9"/>
    <w:rsid w:val="00A8099D"/>
    <w:rsid w:val="00A80C21"/>
    <w:rsid w:val="00A9358E"/>
    <w:rsid w:val="00AA0833"/>
    <w:rsid w:val="00AA67BD"/>
    <w:rsid w:val="00AB140B"/>
    <w:rsid w:val="00AC3436"/>
    <w:rsid w:val="00B15D07"/>
    <w:rsid w:val="00B6119E"/>
    <w:rsid w:val="00B742EC"/>
    <w:rsid w:val="00C62074"/>
    <w:rsid w:val="00C72F8F"/>
    <w:rsid w:val="00CC0B80"/>
    <w:rsid w:val="00CF52DC"/>
    <w:rsid w:val="00D23508"/>
    <w:rsid w:val="00D248AE"/>
    <w:rsid w:val="00D773EC"/>
    <w:rsid w:val="00DA7E8F"/>
    <w:rsid w:val="00DB33E9"/>
    <w:rsid w:val="00DC7F8A"/>
    <w:rsid w:val="00E0260A"/>
    <w:rsid w:val="00E54134"/>
    <w:rsid w:val="00E60DBD"/>
    <w:rsid w:val="00E71640"/>
    <w:rsid w:val="00E74D7F"/>
    <w:rsid w:val="00EE2FD6"/>
    <w:rsid w:val="00F35C28"/>
    <w:rsid w:val="00F54E7D"/>
    <w:rsid w:val="00FE456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DA1"/>
    <w:pPr>
      <w:spacing w:after="0" w:line="240" w:lineRule="auto"/>
    </w:pPr>
    <w:rPr>
      <w:rFonts w:ascii="Calibri" w:eastAsia="Times New Roman" w:hAnsi="Calibri" w:cs="Times New Roman"/>
      <w:lang w:val="en-US"/>
    </w:rPr>
  </w:style>
  <w:style w:type="paragraph" w:styleId="Titre1">
    <w:name w:val="heading 1"/>
    <w:basedOn w:val="Normal"/>
    <w:next w:val="Normal"/>
    <w:link w:val="Titre1Car"/>
    <w:uiPriority w:val="9"/>
    <w:qFormat/>
    <w:rsid w:val="00F35C28"/>
    <w:pPr>
      <w:keepNext/>
      <w:outlineLvl w:val="0"/>
    </w:pPr>
    <w:rPr>
      <w:b/>
    </w:rPr>
  </w:style>
  <w:style w:type="paragraph" w:styleId="Titre2">
    <w:name w:val="heading 2"/>
    <w:basedOn w:val="Normal"/>
    <w:next w:val="Normal"/>
    <w:link w:val="Titre2Car"/>
    <w:uiPriority w:val="9"/>
    <w:unhideWhenUsed/>
    <w:qFormat/>
    <w:rsid w:val="00F35C28"/>
    <w:pPr>
      <w:keepNext/>
      <w:jc w:val="center"/>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A0DA1"/>
    <w:pPr>
      <w:tabs>
        <w:tab w:val="center" w:pos="4680"/>
        <w:tab w:val="right" w:pos="9360"/>
      </w:tabs>
    </w:pPr>
  </w:style>
  <w:style w:type="character" w:customStyle="1" w:styleId="En-tteCar">
    <w:name w:val="En-tête Car"/>
    <w:basedOn w:val="Policepardfaut"/>
    <w:link w:val="En-tte"/>
    <w:uiPriority w:val="99"/>
    <w:rsid w:val="007A0DA1"/>
    <w:rPr>
      <w:rFonts w:ascii="Calibri" w:eastAsia="Times New Roman" w:hAnsi="Calibri" w:cs="Times New Roman"/>
      <w:lang w:val="en-US"/>
    </w:rPr>
  </w:style>
  <w:style w:type="paragraph" w:styleId="Pieddepage">
    <w:name w:val="footer"/>
    <w:basedOn w:val="Normal"/>
    <w:link w:val="PieddepageCar"/>
    <w:uiPriority w:val="99"/>
    <w:unhideWhenUsed/>
    <w:rsid w:val="007A0DA1"/>
    <w:pPr>
      <w:tabs>
        <w:tab w:val="center" w:pos="4680"/>
        <w:tab w:val="right" w:pos="9360"/>
      </w:tabs>
    </w:pPr>
  </w:style>
  <w:style w:type="character" w:customStyle="1" w:styleId="PieddepageCar">
    <w:name w:val="Pied de page Car"/>
    <w:basedOn w:val="Policepardfaut"/>
    <w:link w:val="Pieddepage"/>
    <w:uiPriority w:val="99"/>
    <w:rsid w:val="007A0DA1"/>
    <w:rPr>
      <w:rFonts w:ascii="Calibri" w:eastAsia="Times New Roman" w:hAnsi="Calibri" w:cs="Times New Roman"/>
      <w:lang w:val="en-US"/>
    </w:rPr>
  </w:style>
  <w:style w:type="character" w:customStyle="1" w:styleId="Titre1Car">
    <w:name w:val="Titre 1 Car"/>
    <w:basedOn w:val="Policepardfaut"/>
    <w:link w:val="Titre1"/>
    <w:uiPriority w:val="9"/>
    <w:rsid w:val="00F35C28"/>
    <w:rPr>
      <w:rFonts w:ascii="Calibri" w:eastAsia="Times New Roman" w:hAnsi="Calibri" w:cs="Times New Roman"/>
      <w:b/>
      <w:lang w:val="en-US"/>
    </w:rPr>
  </w:style>
  <w:style w:type="character" w:customStyle="1" w:styleId="Titre2Car">
    <w:name w:val="Titre 2 Car"/>
    <w:basedOn w:val="Policepardfaut"/>
    <w:link w:val="Titre2"/>
    <w:uiPriority w:val="9"/>
    <w:rsid w:val="00F35C28"/>
    <w:rPr>
      <w:rFonts w:ascii="Calibri" w:eastAsia="Times New Roman" w:hAnsi="Calibri" w:cs="Times New Roman"/>
      <w:b/>
      <w:lang w:val="en-US"/>
    </w:rPr>
  </w:style>
  <w:style w:type="table" w:styleId="Grilledutableau">
    <w:name w:val="Table Grid"/>
    <w:basedOn w:val="TableauNormal"/>
    <w:uiPriority w:val="59"/>
    <w:rsid w:val="00F35C28"/>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F35C28"/>
    <w:pPr>
      <w:ind w:left="720"/>
      <w:contextualSpacing/>
    </w:pPr>
  </w:style>
  <w:style w:type="paragraph" w:styleId="Titre">
    <w:name w:val="Title"/>
    <w:basedOn w:val="Normal"/>
    <w:next w:val="Normal"/>
    <w:link w:val="TitreCar"/>
    <w:uiPriority w:val="10"/>
    <w:qFormat/>
    <w:rsid w:val="00F35C28"/>
    <w:pPr>
      <w:jc w:val="center"/>
    </w:pPr>
    <w:rPr>
      <w:b/>
    </w:rPr>
  </w:style>
  <w:style w:type="character" w:customStyle="1" w:styleId="TitreCar">
    <w:name w:val="Titre Car"/>
    <w:basedOn w:val="Policepardfaut"/>
    <w:link w:val="Titre"/>
    <w:uiPriority w:val="10"/>
    <w:rsid w:val="00F35C28"/>
    <w:rPr>
      <w:rFonts w:ascii="Calibri" w:eastAsia="Times New Roman" w:hAnsi="Calibri" w:cs="Times New Roman"/>
      <w:b/>
      <w:lang w:val="en-US"/>
    </w:rPr>
  </w:style>
  <w:style w:type="paragraph" w:styleId="Retraitcorpsdetexte">
    <w:name w:val="Body Text Indent"/>
    <w:basedOn w:val="Normal"/>
    <w:link w:val="RetraitcorpsdetexteCar"/>
    <w:uiPriority w:val="99"/>
    <w:unhideWhenUsed/>
    <w:rsid w:val="00F35C28"/>
    <w:pPr>
      <w:ind w:left="720"/>
    </w:pPr>
  </w:style>
  <w:style w:type="character" w:customStyle="1" w:styleId="RetraitcorpsdetexteCar">
    <w:name w:val="Retrait corps de texte Car"/>
    <w:basedOn w:val="Policepardfaut"/>
    <w:link w:val="Retraitcorpsdetexte"/>
    <w:uiPriority w:val="99"/>
    <w:rsid w:val="00F35C28"/>
    <w:rPr>
      <w:rFonts w:ascii="Calibri" w:eastAsia="Times New Roman" w:hAnsi="Calibri" w:cs="Times New Roman"/>
      <w:lang w:val="en-US"/>
    </w:rPr>
  </w:style>
  <w:style w:type="paragraph" w:styleId="Textedebulles">
    <w:name w:val="Balloon Text"/>
    <w:basedOn w:val="Normal"/>
    <w:link w:val="TextedebullesCar"/>
    <w:uiPriority w:val="99"/>
    <w:semiHidden/>
    <w:unhideWhenUsed/>
    <w:rsid w:val="002B7771"/>
    <w:rPr>
      <w:rFonts w:ascii="Tahoma" w:hAnsi="Tahoma" w:cs="Tahoma"/>
      <w:sz w:val="16"/>
      <w:szCs w:val="16"/>
    </w:rPr>
  </w:style>
  <w:style w:type="character" w:customStyle="1" w:styleId="TextedebullesCar">
    <w:name w:val="Texte de bulles Car"/>
    <w:basedOn w:val="Policepardfaut"/>
    <w:link w:val="Textedebulles"/>
    <w:uiPriority w:val="99"/>
    <w:semiHidden/>
    <w:rsid w:val="002B7771"/>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0DA1"/>
    <w:pPr>
      <w:spacing w:after="0" w:line="240" w:lineRule="auto"/>
    </w:pPr>
    <w:rPr>
      <w:rFonts w:ascii="Calibri" w:eastAsia="Times New Roman" w:hAnsi="Calibri" w:cs="Times New Roman"/>
      <w:lang w:val="en-US"/>
    </w:rPr>
  </w:style>
  <w:style w:type="paragraph" w:styleId="Titre1">
    <w:name w:val="heading 1"/>
    <w:basedOn w:val="Normal"/>
    <w:next w:val="Normal"/>
    <w:link w:val="Titre1Car"/>
    <w:uiPriority w:val="9"/>
    <w:qFormat/>
    <w:rsid w:val="00F35C28"/>
    <w:pPr>
      <w:keepNext/>
      <w:outlineLvl w:val="0"/>
    </w:pPr>
    <w:rPr>
      <w:b/>
    </w:rPr>
  </w:style>
  <w:style w:type="paragraph" w:styleId="Titre2">
    <w:name w:val="heading 2"/>
    <w:basedOn w:val="Normal"/>
    <w:next w:val="Normal"/>
    <w:link w:val="Titre2Car"/>
    <w:uiPriority w:val="9"/>
    <w:unhideWhenUsed/>
    <w:qFormat/>
    <w:rsid w:val="00F35C28"/>
    <w:pPr>
      <w:keepNext/>
      <w:jc w:val="center"/>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A0DA1"/>
    <w:pPr>
      <w:tabs>
        <w:tab w:val="center" w:pos="4680"/>
        <w:tab w:val="right" w:pos="9360"/>
      </w:tabs>
    </w:pPr>
  </w:style>
  <w:style w:type="character" w:customStyle="1" w:styleId="En-tteCar">
    <w:name w:val="En-tête Car"/>
    <w:basedOn w:val="Policepardfaut"/>
    <w:link w:val="En-tte"/>
    <w:uiPriority w:val="99"/>
    <w:rsid w:val="007A0DA1"/>
    <w:rPr>
      <w:rFonts w:ascii="Calibri" w:eastAsia="Times New Roman" w:hAnsi="Calibri" w:cs="Times New Roman"/>
      <w:lang w:val="en-US"/>
    </w:rPr>
  </w:style>
  <w:style w:type="paragraph" w:styleId="Pieddepage">
    <w:name w:val="footer"/>
    <w:basedOn w:val="Normal"/>
    <w:link w:val="PieddepageCar"/>
    <w:uiPriority w:val="99"/>
    <w:unhideWhenUsed/>
    <w:rsid w:val="007A0DA1"/>
    <w:pPr>
      <w:tabs>
        <w:tab w:val="center" w:pos="4680"/>
        <w:tab w:val="right" w:pos="9360"/>
      </w:tabs>
    </w:pPr>
  </w:style>
  <w:style w:type="character" w:customStyle="1" w:styleId="PieddepageCar">
    <w:name w:val="Pied de page Car"/>
    <w:basedOn w:val="Policepardfaut"/>
    <w:link w:val="Pieddepage"/>
    <w:uiPriority w:val="99"/>
    <w:rsid w:val="007A0DA1"/>
    <w:rPr>
      <w:rFonts w:ascii="Calibri" w:eastAsia="Times New Roman" w:hAnsi="Calibri" w:cs="Times New Roman"/>
      <w:lang w:val="en-US"/>
    </w:rPr>
  </w:style>
  <w:style w:type="character" w:customStyle="1" w:styleId="Titre1Car">
    <w:name w:val="Titre 1 Car"/>
    <w:basedOn w:val="Policepardfaut"/>
    <w:link w:val="Titre1"/>
    <w:uiPriority w:val="9"/>
    <w:rsid w:val="00F35C28"/>
    <w:rPr>
      <w:rFonts w:ascii="Calibri" w:eastAsia="Times New Roman" w:hAnsi="Calibri" w:cs="Times New Roman"/>
      <w:b/>
      <w:lang w:val="en-US"/>
    </w:rPr>
  </w:style>
  <w:style w:type="character" w:customStyle="1" w:styleId="Titre2Car">
    <w:name w:val="Titre 2 Car"/>
    <w:basedOn w:val="Policepardfaut"/>
    <w:link w:val="Titre2"/>
    <w:uiPriority w:val="9"/>
    <w:rsid w:val="00F35C28"/>
    <w:rPr>
      <w:rFonts w:ascii="Calibri" w:eastAsia="Times New Roman" w:hAnsi="Calibri" w:cs="Times New Roman"/>
      <w:b/>
      <w:lang w:val="en-US"/>
    </w:rPr>
  </w:style>
  <w:style w:type="table" w:styleId="Grilledutableau">
    <w:name w:val="Table Grid"/>
    <w:basedOn w:val="TableauNormal"/>
    <w:uiPriority w:val="59"/>
    <w:rsid w:val="00F35C28"/>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F35C28"/>
    <w:pPr>
      <w:ind w:left="720"/>
      <w:contextualSpacing/>
    </w:pPr>
  </w:style>
  <w:style w:type="paragraph" w:styleId="Titre">
    <w:name w:val="Title"/>
    <w:basedOn w:val="Normal"/>
    <w:next w:val="Normal"/>
    <w:link w:val="TitreCar"/>
    <w:uiPriority w:val="10"/>
    <w:qFormat/>
    <w:rsid w:val="00F35C28"/>
    <w:pPr>
      <w:jc w:val="center"/>
    </w:pPr>
    <w:rPr>
      <w:b/>
    </w:rPr>
  </w:style>
  <w:style w:type="character" w:customStyle="1" w:styleId="TitreCar">
    <w:name w:val="Titre Car"/>
    <w:basedOn w:val="Policepardfaut"/>
    <w:link w:val="Titre"/>
    <w:uiPriority w:val="10"/>
    <w:rsid w:val="00F35C28"/>
    <w:rPr>
      <w:rFonts w:ascii="Calibri" w:eastAsia="Times New Roman" w:hAnsi="Calibri" w:cs="Times New Roman"/>
      <w:b/>
      <w:lang w:val="en-US"/>
    </w:rPr>
  </w:style>
  <w:style w:type="paragraph" w:styleId="Retraitcorpsdetexte">
    <w:name w:val="Body Text Indent"/>
    <w:basedOn w:val="Normal"/>
    <w:link w:val="RetraitcorpsdetexteCar"/>
    <w:uiPriority w:val="99"/>
    <w:unhideWhenUsed/>
    <w:rsid w:val="00F35C28"/>
    <w:pPr>
      <w:ind w:left="720"/>
    </w:pPr>
  </w:style>
  <w:style w:type="character" w:customStyle="1" w:styleId="RetraitcorpsdetexteCar">
    <w:name w:val="Retrait corps de texte Car"/>
    <w:basedOn w:val="Policepardfaut"/>
    <w:link w:val="Retraitcorpsdetexte"/>
    <w:uiPriority w:val="99"/>
    <w:rsid w:val="00F35C28"/>
    <w:rPr>
      <w:rFonts w:ascii="Calibri" w:eastAsia="Times New Roman" w:hAnsi="Calibri" w:cs="Times New Roman"/>
      <w:lang w:val="en-US"/>
    </w:rPr>
  </w:style>
  <w:style w:type="paragraph" w:styleId="Textedebulles">
    <w:name w:val="Balloon Text"/>
    <w:basedOn w:val="Normal"/>
    <w:link w:val="TextedebullesCar"/>
    <w:uiPriority w:val="99"/>
    <w:semiHidden/>
    <w:unhideWhenUsed/>
    <w:rsid w:val="002B7771"/>
    <w:rPr>
      <w:rFonts w:ascii="Tahoma" w:hAnsi="Tahoma" w:cs="Tahoma"/>
      <w:sz w:val="16"/>
      <w:szCs w:val="16"/>
    </w:rPr>
  </w:style>
  <w:style w:type="character" w:customStyle="1" w:styleId="TextedebullesCar">
    <w:name w:val="Texte de bulles Car"/>
    <w:basedOn w:val="Policepardfaut"/>
    <w:link w:val="Textedebulles"/>
    <w:uiPriority w:val="99"/>
    <w:semiHidden/>
    <w:rsid w:val="002B7771"/>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28141756">
      <w:bodyDiv w:val="1"/>
      <w:marLeft w:val="0"/>
      <w:marRight w:val="0"/>
      <w:marTop w:val="0"/>
      <w:marBottom w:val="0"/>
      <w:divBdr>
        <w:top w:val="none" w:sz="0" w:space="0" w:color="auto"/>
        <w:left w:val="none" w:sz="0" w:space="0" w:color="auto"/>
        <w:bottom w:val="none" w:sz="0" w:space="0" w:color="auto"/>
        <w:right w:val="none" w:sz="0" w:space="0" w:color="auto"/>
      </w:divBdr>
    </w:div>
    <w:div w:id="641888199">
      <w:bodyDiv w:val="1"/>
      <w:marLeft w:val="0"/>
      <w:marRight w:val="0"/>
      <w:marTop w:val="0"/>
      <w:marBottom w:val="0"/>
      <w:divBdr>
        <w:top w:val="none" w:sz="0" w:space="0" w:color="auto"/>
        <w:left w:val="none" w:sz="0" w:space="0" w:color="auto"/>
        <w:bottom w:val="none" w:sz="0" w:space="0" w:color="auto"/>
        <w:right w:val="none" w:sz="0" w:space="0" w:color="auto"/>
      </w:divBdr>
    </w:div>
    <w:div w:id="1285427363">
      <w:bodyDiv w:val="1"/>
      <w:marLeft w:val="0"/>
      <w:marRight w:val="0"/>
      <w:marTop w:val="0"/>
      <w:marBottom w:val="0"/>
      <w:divBdr>
        <w:top w:val="none" w:sz="0" w:space="0" w:color="auto"/>
        <w:left w:val="none" w:sz="0" w:space="0" w:color="auto"/>
        <w:bottom w:val="none" w:sz="0" w:space="0" w:color="auto"/>
        <w:right w:val="none" w:sz="0" w:space="0" w:color="auto"/>
      </w:divBdr>
    </w:div>
    <w:div w:id="1530996925">
      <w:bodyDiv w:val="1"/>
      <w:marLeft w:val="0"/>
      <w:marRight w:val="0"/>
      <w:marTop w:val="0"/>
      <w:marBottom w:val="0"/>
      <w:divBdr>
        <w:top w:val="none" w:sz="0" w:space="0" w:color="auto"/>
        <w:left w:val="none" w:sz="0" w:space="0" w:color="auto"/>
        <w:bottom w:val="none" w:sz="0" w:space="0" w:color="auto"/>
        <w:right w:val="none" w:sz="0" w:space="0" w:color="auto"/>
      </w:divBdr>
    </w:div>
    <w:div w:id="1668363690">
      <w:bodyDiv w:val="1"/>
      <w:marLeft w:val="0"/>
      <w:marRight w:val="0"/>
      <w:marTop w:val="0"/>
      <w:marBottom w:val="0"/>
      <w:divBdr>
        <w:top w:val="none" w:sz="0" w:space="0" w:color="auto"/>
        <w:left w:val="none" w:sz="0" w:space="0" w:color="auto"/>
        <w:bottom w:val="none" w:sz="0" w:space="0" w:color="auto"/>
        <w:right w:val="none" w:sz="0" w:space="0" w:color="auto"/>
      </w:divBdr>
    </w:div>
    <w:div w:id="1833567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C64A1-09DD-482D-828F-56A65A204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4023</Words>
  <Characters>22127</Characters>
  <Application>Microsoft Office Word</Application>
  <DocSecurity>0</DocSecurity>
  <Lines>184</Lines>
  <Paragraphs>52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M.A.E.E</Company>
  <LinksUpToDate>false</LinksUpToDate>
  <CharactersWithSpaces>26098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AUBIN FAFEH</dc:creator>
  <cp:lastModifiedBy>Utilisateur</cp:lastModifiedBy>
  <cp:revision>2</cp:revision>
  <cp:lastPrinted>2014-02-04T08:57:00Z</cp:lastPrinted>
  <dcterms:created xsi:type="dcterms:W3CDTF">2014-02-04T10:15:00Z</dcterms:created>
  <dcterms:modified xsi:type="dcterms:W3CDTF">2014-02-04T10:15:00Z</dcterms:modified>
</cp:coreProperties>
</file>